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22F0E" w14:textId="77777777"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14:paraId="641414FC" w14:textId="77777777"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от 01 июля 2025 года № 239</w:t>
      </w:r>
      <w:r w:rsidR="001D5C6E">
        <w:rPr>
          <w:rFonts w:ascii="GHEA Grapalat" w:hAnsi="GHEA Grapalat"/>
          <w:i/>
          <w:lang w:val="hy-AM"/>
        </w:rPr>
        <w:t>-</w:t>
      </w:r>
      <w:r w:rsidR="001D5C6E">
        <w:rPr>
          <w:rFonts w:ascii="GHEA Grapalat" w:hAnsi="GHEA Grapalat"/>
          <w:i/>
        </w:rPr>
        <w:t>A</w:t>
      </w:r>
    </w:p>
    <w:p w14:paraId="7175ECC6" w14:textId="77777777"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14:paraId="540950FA"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4747A24"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037E5919" w14:textId="2187222C" w:rsidR="00642EFE" w:rsidRDefault="0002744A" w:rsidP="00D70131">
      <w:pPr>
        <w:pStyle w:val="a3"/>
        <w:widowControl w:val="0"/>
        <w:spacing w:line="240" w:lineRule="auto"/>
        <w:ind w:firstLine="0"/>
        <w:jc w:val="center"/>
        <w:rPr>
          <w:rFonts w:ascii="GHEA Grapalat" w:hAnsi="GHEA Grapalat"/>
          <w:i w:val="0"/>
          <w:color w:val="FF0000"/>
          <w:sz w:val="24"/>
          <w:szCs w:val="24"/>
        </w:rPr>
      </w:pPr>
      <w:r w:rsidRPr="000F5A45">
        <w:rPr>
          <w:rFonts w:ascii="GHEA Grapalat" w:hAnsi="GHEA Grapalat"/>
          <w:i w:val="0"/>
          <w:color w:val="FF0000"/>
          <w:sz w:val="24"/>
          <w:szCs w:val="24"/>
        </w:rPr>
        <w:t>В случае несоответствия между армянским и русским языком взять армянский за основу</w:t>
      </w:r>
    </w:p>
    <w:p w14:paraId="5836ACE0" w14:textId="77777777" w:rsidR="00D70131" w:rsidRPr="00D70131" w:rsidRDefault="00D70131" w:rsidP="00D70131">
      <w:pPr>
        <w:pStyle w:val="a3"/>
        <w:widowControl w:val="0"/>
        <w:spacing w:line="240" w:lineRule="auto"/>
        <w:ind w:firstLine="0"/>
        <w:jc w:val="center"/>
        <w:rPr>
          <w:rFonts w:ascii="GHEA Grapalat" w:hAnsi="GHEA Grapalat"/>
          <w:i w:val="0"/>
          <w:color w:val="FF0000"/>
          <w:sz w:val="24"/>
          <w:szCs w:val="24"/>
        </w:rPr>
      </w:pPr>
    </w:p>
    <w:p w14:paraId="4328A18B" w14:textId="4FCEC8CA" w:rsidR="0002744A" w:rsidRPr="00DC2791" w:rsidRDefault="00642EFE" w:rsidP="0002744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02744A">
        <w:rPr>
          <w:rFonts w:ascii="GHEA Grapalat" w:hAnsi="GHEA Grapalat"/>
          <w:i w:val="0"/>
          <w:sz w:val="24"/>
          <w:szCs w:val="24"/>
          <w:lang w:val="hy-AM"/>
        </w:rPr>
        <w:t xml:space="preserve">                </w:t>
      </w:r>
      <w:r w:rsidR="0002744A" w:rsidRPr="00DC2791">
        <w:rPr>
          <w:rFonts w:ascii="Calibri" w:hAnsi="Calibri"/>
          <w:i w:val="0"/>
          <w:sz w:val="24"/>
          <w:szCs w:val="24"/>
        </w:rPr>
        <w:t>"</w:t>
      </w:r>
      <w:r w:rsidR="000D2885">
        <w:rPr>
          <w:rFonts w:ascii="Sylfaen" w:hAnsi="Sylfaen"/>
          <w:i w:val="0"/>
          <w:sz w:val="24"/>
          <w:szCs w:val="24"/>
          <w:lang w:val="hy-AM"/>
        </w:rPr>
        <w:t>20</w:t>
      </w:r>
      <w:r w:rsidR="0002744A">
        <w:rPr>
          <w:rFonts w:ascii="Calibri" w:hAnsi="Calibri"/>
          <w:i w:val="0"/>
          <w:sz w:val="24"/>
          <w:szCs w:val="24"/>
        </w:rPr>
        <w:t>"</w:t>
      </w:r>
      <w:r w:rsidR="0002744A" w:rsidRPr="00DC2791">
        <w:rPr>
          <w:rFonts w:ascii="Calibri" w:hAnsi="Calibri"/>
          <w:i w:val="0"/>
          <w:sz w:val="24"/>
          <w:szCs w:val="24"/>
        </w:rPr>
        <w:t xml:space="preserve"> "</w:t>
      </w:r>
      <w:r w:rsidR="0002744A">
        <w:rPr>
          <w:rFonts w:ascii="GHEA Grapalat" w:hAnsi="GHEA Grapalat"/>
          <w:i w:val="0"/>
          <w:sz w:val="24"/>
          <w:szCs w:val="24"/>
          <w:lang w:val="hy-AM"/>
        </w:rPr>
        <w:t>11</w:t>
      </w:r>
      <w:r w:rsidR="0002744A">
        <w:rPr>
          <w:rFonts w:ascii="Calibri" w:hAnsi="Calibri"/>
          <w:i w:val="0"/>
          <w:sz w:val="24"/>
          <w:szCs w:val="24"/>
        </w:rPr>
        <w:t>"  2025</w:t>
      </w:r>
      <w:r w:rsidR="0002744A" w:rsidRPr="00DC2791">
        <w:rPr>
          <w:rFonts w:ascii="GHEA Grapalat" w:hAnsi="GHEA Grapalat"/>
          <w:i w:val="0"/>
          <w:sz w:val="24"/>
          <w:szCs w:val="24"/>
        </w:rPr>
        <w:t xml:space="preserve"> года "</w:t>
      </w:r>
      <w:r w:rsidR="0002744A" w:rsidRPr="00DC2791">
        <w:rPr>
          <w:rFonts w:ascii="Calibri" w:hAnsi="Calibri"/>
          <w:i w:val="0"/>
          <w:sz w:val="24"/>
          <w:szCs w:val="24"/>
        </w:rPr>
        <w:t>№1</w:t>
      </w:r>
      <w:r w:rsidR="0002744A" w:rsidRPr="00DC2791">
        <w:rPr>
          <w:rFonts w:ascii="GHEA Grapalat" w:hAnsi="GHEA Grapalat"/>
          <w:i w:val="0"/>
          <w:sz w:val="24"/>
          <w:szCs w:val="24"/>
        </w:rPr>
        <w:t xml:space="preserve">" </w:t>
      </w:r>
    </w:p>
    <w:p w14:paraId="4FEB007B" w14:textId="515C9254" w:rsidR="0002744A" w:rsidRPr="0002744A" w:rsidRDefault="0002744A" w:rsidP="0002744A">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процедуры` </w:t>
      </w:r>
      <w:r w:rsidR="008754B7">
        <w:rPr>
          <w:rFonts w:ascii="Sylfaen" w:hAnsi="Sylfaen"/>
          <w:i w:val="0"/>
          <w:sz w:val="24"/>
          <w:szCs w:val="24"/>
        </w:rPr>
        <w:t>VHMT-GHSDB-25/01</w:t>
      </w:r>
    </w:p>
    <w:p w14:paraId="057E5A49" w14:textId="77777777" w:rsidR="0002744A" w:rsidRPr="001967BB" w:rsidRDefault="0002744A" w:rsidP="0002744A">
      <w:pPr>
        <w:pStyle w:val="HTML"/>
        <w:shd w:val="clear" w:color="auto" w:fill="F8F9FA"/>
        <w:spacing w:line="540" w:lineRule="atLeast"/>
        <w:rPr>
          <w:rFonts w:ascii="inherit" w:hAnsi="inherit" w:cs="Courier New"/>
          <w:color w:val="1F1F1F"/>
          <w:sz w:val="24"/>
          <w:szCs w:val="24"/>
          <w:lang w:bidi="ar-SA"/>
        </w:rPr>
      </w:pPr>
      <w:r w:rsidRPr="001967BB">
        <w:rPr>
          <w:rFonts w:ascii="GHEA Grapalat" w:hAnsi="GHEA Grapalat"/>
          <w:sz w:val="24"/>
          <w:szCs w:val="24"/>
        </w:rPr>
        <w:t xml:space="preserve">Заказчик:  </w:t>
      </w:r>
      <w:r w:rsidRPr="001967BB">
        <w:rPr>
          <w:rStyle w:val="y2iqfc"/>
          <w:rFonts w:ascii="inherit" w:hAnsi="inherit"/>
          <w:color w:val="1F1F1F"/>
          <w:sz w:val="24"/>
          <w:szCs w:val="24"/>
        </w:rPr>
        <w:t>&lt;&lt;Дом культуры ведийской общины&gt;&gt;</w:t>
      </w:r>
      <w:r w:rsidRPr="00FD17DE">
        <w:rPr>
          <w:rFonts w:ascii="Sylfaen" w:hAnsi="Sylfaen"/>
        </w:rPr>
        <w:t xml:space="preserve"> </w:t>
      </w:r>
      <w:r>
        <w:rPr>
          <w:rFonts w:ascii="Sylfaen" w:hAnsi="Sylfaen"/>
        </w:rPr>
        <w:t>НОАК</w:t>
      </w:r>
      <w:r w:rsidRPr="001967BB">
        <w:rPr>
          <w:rFonts w:ascii="GHEA Grapalat" w:hAnsi="GHEA Grapalat"/>
          <w:sz w:val="24"/>
          <w:szCs w:val="24"/>
        </w:rPr>
        <w:t>, которая находится по адресу РА в Араратской области</w:t>
      </w:r>
      <w:r w:rsidRPr="001967BB">
        <w:rPr>
          <w:rFonts w:ascii="GHEA Grapalat" w:hAnsi="GHEA Grapalat"/>
          <w:sz w:val="24"/>
          <w:szCs w:val="24"/>
          <w:lang w:val="hy-AM"/>
        </w:rPr>
        <w:t xml:space="preserve">, </w:t>
      </w:r>
      <w:r w:rsidRPr="001967BB">
        <w:rPr>
          <w:rFonts w:ascii="GHEA Grapalat" w:hAnsi="GHEA Grapalat"/>
          <w:sz w:val="24"/>
          <w:szCs w:val="24"/>
        </w:rPr>
        <w:t xml:space="preserve">с. Веди, </w:t>
      </w:r>
      <w:r w:rsidRPr="001967BB">
        <w:rPr>
          <w:rFonts w:ascii="inherit" w:hAnsi="inherit" w:cs="Courier New"/>
          <w:color w:val="1F1F1F"/>
          <w:sz w:val="24"/>
          <w:szCs w:val="24"/>
          <w:lang w:bidi="ar-SA"/>
        </w:rPr>
        <w:t xml:space="preserve">ул. </w:t>
      </w:r>
      <w:r>
        <w:rPr>
          <w:rFonts w:ascii="inherit" w:hAnsi="inherit" w:cs="Courier New"/>
          <w:color w:val="1F1F1F"/>
          <w:sz w:val="24"/>
          <w:szCs w:val="24"/>
          <w:lang w:bidi="ar-SA"/>
        </w:rPr>
        <w:t xml:space="preserve">Туманяна </w:t>
      </w:r>
      <w:r w:rsidRPr="001967BB">
        <w:rPr>
          <w:rFonts w:ascii="inherit" w:hAnsi="inherit" w:cs="Courier New"/>
          <w:color w:val="1F1F1F"/>
          <w:sz w:val="24"/>
          <w:szCs w:val="24"/>
          <w:lang w:bidi="ar-SA"/>
        </w:rPr>
        <w:t xml:space="preserve"> 4</w:t>
      </w:r>
      <w:r w:rsidRPr="001967BB">
        <w:rPr>
          <w:rFonts w:ascii="GHEA Grapalat" w:hAnsi="GHEA Grapalat"/>
          <w:sz w:val="24"/>
          <w:szCs w:val="24"/>
        </w:rPr>
        <w:t>, объявляет котировку, которая проводится одним этапом.</w:t>
      </w:r>
    </w:p>
    <w:p w14:paraId="59EC59F8" w14:textId="77777777" w:rsidR="00782D60" w:rsidRPr="00782D60" w:rsidRDefault="00A20B69" w:rsidP="0002744A">
      <w:pPr>
        <w:pStyle w:val="a3"/>
        <w:widowControl w:val="0"/>
        <w:spacing w:after="160" w:line="240" w:lineRule="auto"/>
        <w:ind w:firstLine="0"/>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35F7E90" w14:textId="449304BC" w:rsidR="00D70131" w:rsidRPr="00D70131" w:rsidRDefault="00D70131" w:rsidP="00D70131">
      <w:pPr>
        <w:pStyle w:val="a3"/>
        <w:widowControl w:val="0"/>
        <w:spacing w:line="240" w:lineRule="auto"/>
        <w:ind w:firstLine="0"/>
        <w:rPr>
          <w:rFonts w:ascii="GHEA Grapalat" w:hAnsi="GHEA Grapalat"/>
          <w:i w:val="0"/>
          <w:sz w:val="24"/>
          <w:szCs w:val="24"/>
        </w:rPr>
      </w:pPr>
      <w:r>
        <w:rPr>
          <w:rFonts w:ascii="inherit" w:hAnsi="inherit" w:cs="Courier New"/>
          <w:color w:val="1F1F1F"/>
          <w:sz w:val="22"/>
          <w:szCs w:val="22"/>
          <w:lang w:bidi="ar-SA"/>
        </w:rPr>
        <w:t xml:space="preserve">Закупка елки, елочных гирлянд, игрушек с установкой» </w:t>
      </w:r>
      <w:r w:rsidR="00782D60">
        <w:rPr>
          <w:rFonts w:ascii="GHEA Grapalat" w:hAnsi="GHEA Grapalat"/>
          <w:i w:val="0"/>
          <w:sz w:val="24"/>
          <w:szCs w:val="24"/>
        </w:rPr>
        <w:t xml:space="preserve"> (далее — договор).</w:t>
      </w:r>
    </w:p>
    <w:p w14:paraId="6335C6A5"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2112A0F4" w14:textId="77777777"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2B57187"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ценовое </w:t>
      </w:r>
      <w:r w:rsidR="003F762C" w:rsidRPr="003F762C">
        <w:rPr>
          <w:rFonts w:ascii="GHEA Grapalat" w:hAnsi="GHEA Grapalat"/>
          <w:i w:val="0"/>
          <w:sz w:val="24"/>
          <w:szCs w:val="24"/>
        </w:rPr>
        <w:lastRenderedPageBreak/>
        <w:t>предложение</w:t>
      </w:r>
      <w:r w:rsidR="003F762C">
        <w:rPr>
          <w:rFonts w:ascii="GHEA Grapalat" w:hAnsi="GHEA Grapalat"/>
          <w:i w:val="0"/>
          <w:sz w:val="24"/>
          <w:szCs w:val="24"/>
        </w:rPr>
        <w:t>.</w:t>
      </w:r>
    </w:p>
    <w:p w14:paraId="65D12D6B" w14:textId="77777777"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24C858DC"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A8AD3" w14:textId="572987B2" w:rsidR="009216D6" w:rsidRPr="0002744A" w:rsidRDefault="009216D6" w:rsidP="0002744A">
      <w:pPr>
        <w:pStyle w:val="a3"/>
        <w:widowControl w:val="0"/>
        <w:spacing w:after="160"/>
        <w:ind w:firstLine="567"/>
        <w:rPr>
          <w:rFonts w:ascii="GHEA Grapalat" w:hAnsi="GHEA Grapalat"/>
          <w:i w:val="0"/>
          <w:spacing w:val="6"/>
          <w:sz w:val="24"/>
          <w:szCs w:val="24"/>
          <w:lang w:val="hy-AM"/>
        </w:rPr>
      </w:pPr>
      <w:r w:rsidRPr="00D85563">
        <w:rPr>
          <w:rFonts w:ascii="GHEA Grapalat" w:hAnsi="GHEA Grapalat"/>
          <w:i w:val="0"/>
          <w:sz w:val="24"/>
          <w:szCs w:val="24"/>
        </w:rPr>
        <w:t>Заявки на на открытый конкурс необходимо подавать по адресу</w:t>
      </w:r>
      <w:r w:rsidR="0002744A" w:rsidRPr="0002744A">
        <w:rPr>
          <w:rFonts w:ascii="GHEA Grapalat" w:hAnsi="GHEA Grapalat"/>
          <w:i w:val="0"/>
          <w:sz w:val="24"/>
          <w:szCs w:val="24"/>
        </w:rPr>
        <w:t xml:space="preserve"> </w:t>
      </w:r>
      <w:r w:rsidR="0002744A" w:rsidRPr="0034104F">
        <w:rPr>
          <w:rFonts w:ascii="GHEA Grapalat" w:hAnsi="GHEA Grapalat"/>
          <w:i w:val="0"/>
          <w:sz w:val="24"/>
          <w:szCs w:val="24"/>
        </w:rPr>
        <w:t xml:space="preserve">Веди, </w:t>
      </w:r>
      <w:r w:rsidR="0002744A" w:rsidRPr="0034104F">
        <w:rPr>
          <w:rFonts w:ascii="inherit" w:hAnsi="inherit" w:cs="Courier New"/>
          <w:sz w:val="24"/>
          <w:szCs w:val="24"/>
          <w:lang w:bidi="ar-SA"/>
        </w:rPr>
        <w:t>ул. Туманяна  4</w:t>
      </w:r>
      <w:r w:rsidR="0002744A" w:rsidRPr="0034104F">
        <w:rPr>
          <w:rFonts w:ascii="GHEA Grapalat" w:hAnsi="GHEA Grapalat"/>
          <w:i w:val="0"/>
          <w:sz w:val="22"/>
          <w:szCs w:val="22"/>
        </w:rPr>
        <w:t xml:space="preserve">, </w:t>
      </w:r>
      <w:r w:rsidRPr="00D85563">
        <w:rPr>
          <w:rFonts w:ascii="GHEA Grapalat" w:hAnsi="GHEA Grapalat"/>
          <w:i w:val="0"/>
          <w:sz w:val="24"/>
          <w:szCs w:val="24"/>
        </w:rPr>
        <w:t xml:space="preserve">в документарной форме, до </w:t>
      </w:r>
      <w:r w:rsidR="0002744A">
        <w:rPr>
          <w:rFonts w:ascii="GHEA Grapalat" w:hAnsi="GHEA Grapalat"/>
          <w:i w:val="0"/>
          <w:sz w:val="24"/>
          <w:szCs w:val="24"/>
          <w:lang w:val="hy-AM"/>
        </w:rPr>
        <w:t>16,30</w:t>
      </w:r>
      <w:r w:rsidR="00D70131">
        <w:rPr>
          <w:rFonts w:ascii="GHEA Grapalat" w:hAnsi="GHEA Grapalat"/>
          <w:i w:val="0"/>
          <w:sz w:val="24"/>
          <w:szCs w:val="24"/>
        </w:rPr>
        <w:t xml:space="preserve">  </w:t>
      </w:r>
      <w:r w:rsidRPr="00D85563">
        <w:rPr>
          <w:rFonts w:ascii="GHEA Grapalat" w:hAnsi="GHEA Grapalat"/>
          <w:i w:val="0"/>
          <w:sz w:val="24"/>
          <w:szCs w:val="24"/>
        </w:rPr>
        <w:t xml:space="preserve">часов </w:t>
      </w:r>
      <w:r w:rsidR="0002744A">
        <w:rPr>
          <w:rFonts w:ascii="GHEA Grapalat" w:hAnsi="GHEA Grapalat"/>
          <w:i w:val="0"/>
          <w:sz w:val="24"/>
          <w:szCs w:val="24"/>
          <w:lang w:val="hy-AM"/>
        </w:rPr>
        <w:t>7</w:t>
      </w:r>
      <w:r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B772791" w14:textId="3FAD0CF4" w:rsidR="00D70131" w:rsidRDefault="009216D6" w:rsidP="00D70131">
      <w:pPr>
        <w:pStyle w:val="a3"/>
        <w:widowControl w:val="0"/>
        <w:spacing w:after="160"/>
        <w:ind w:firstLine="567"/>
        <w:rPr>
          <w:rFonts w:ascii="GHEA Grapalat" w:hAnsi="GHEA Grapalat"/>
          <w:i w:val="0"/>
          <w:spacing w:val="6"/>
          <w:sz w:val="24"/>
          <w:szCs w:val="24"/>
          <w:lang w:val="hy-AM"/>
        </w:rPr>
      </w:pPr>
      <w:r w:rsidRPr="00D85563">
        <w:rPr>
          <w:rFonts w:ascii="GHEA Grapalat" w:hAnsi="GHEA Grapalat"/>
          <w:i w:val="0"/>
          <w:sz w:val="24"/>
          <w:szCs w:val="24"/>
        </w:rPr>
        <w:t xml:space="preserve">Вскрытие заявок будет проводиться по адресу </w:t>
      </w:r>
      <w:r w:rsidR="0002744A" w:rsidRPr="0034104F">
        <w:rPr>
          <w:rFonts w:ascii="GHEA Grapalat" w:hAnsi="GHEA Grapalat"/>
          <w:i w:val="0"/>
          <w:sz w:val="24"/>
          <w:szCs w:val="24"/>
        </w:rPr>
        <w:t xml:space="preserve">Веди, </w:t>
      </w:r>
      <w:r w:rsidR="0002744A" w:rsidRPr="0034104F">
        <w:rPr>
          <w:rFonts w:ascii="inherit" w:hAnsi="inherit" w:cs="Courier New"/>
          <w:sz w:val="24"/>
          <w:szCs w:val="24"/>
          <w:lang w:bidi="ar-SA"/>
        </w:rPr>
        <w:t>ул. Туманяна  4</w:t>
      </w:r>
      <w:r w:rsidR="0002744A" w:rsidRPr="0034104F">
        <w:rPr>
          <w:rFonts w:ascii="GHEA Grapalat" w:hAnsi="GHEA Grapalat"/>
          <w:i w:val="0"/>
          <w:sz w:val="22"/>
          <w:szCs w:val="22"/>
        </w:rPr>
        <w:t xml:space="preserve">, </w:t>
      </w:r>
      <w:r w:rsidRPr="00D85563">
        <w:rPr>
          <w:rFonts w:ascii="GHEA Grapalat" w:hAnsi="GHEA Grapalat"/>
          <w:i w:val="0"/>
          <w:sz w:val="24"/>
          <w:szCs w:val="24"/>
        </w:rPr>
        <w:t xml:space="preserve">, в </w:t>
      </w:r>
      <w:r w:rsidR="0002744A">
        <w:rPr>
          <w:rFonts w:ascii="GHEA Grapalat" w:hAnsi="GHEA Grapalat"/>
          <w:i w:val="0"/>
          <w:sz w:val="24"/>
          <w:szCs w:val="24"/>
          <w:lang w:val="hy-AM"/>
        </w:rPr>
        <w:t>16,30</w:t>
      </w:r>
      <w:r w:rsidRPr="00D85563">
        <w:rPr>
          <w:rFonts w:ascii="GHEA Grapalat" w:hAnsi="GHEA Grapalat"/>
          <w:i w:val="0"/>
          <w:sz w:val="24"/>
          <w:szCs w:val="24"/>
        </w:rPr>
        <w:t xml:space="preserve"> "</w:t>
      </w:r>
      <w:r w:rsidR="008417D6">
        <w:rPr>
          <w:rFonts w:ascii="GHEA Grapalat" w:hAnsi="GHEA Grapalat"/>
          <w:i w:val="0"/>
          <w:sz w:val="24"/>
          <w:szCs w:val="24"/>
          <w:lang w:val="hy-AM"/>
        </w:rPr>
        <w:t>2</w:t>
      </w:r>
      <w:r w:rsidR="008417D6">
        <w:rPr>
          <w:rFonts w:ascii="GHEA Grapalat" w:hAnsi="GHEA Grapalat"/>
          <w:i w:val="0"/>
          <w:sz w:val="24"/>
          <w:szCs w:val="24"/>
          <w:lang w:val="en-US"/>
        </w:rPr>
        <w:t>7</w:t>
      </w:r>
      <w:r w:rsidRPr="00D85563">
        <w:rPr>
          <w:rFonts w:ascii="GHEA Grapalat" w:hAnsi="GHEA Grapalat"/>
          <w:i w:val="0"/>
          <w:sz w:val="24"/>
          <w:szCs w:val="24"/>
        </w:rPr>
        <w:t>" "</w:t>
      </w:r>
      <w:r w:rsidR="0002744A">
        <w:rPr>
          <w:rFonts w:ascii="GHEA Grapalat" w:hAnsi="GHEA Grapalat"/>
          <w:i w:val="0"/>
          <w:sz w:val="24"/>
          <w:szCs w:val="24"/>
          <w:lang w:val="hy-AM"/>
        </w:rPr>
        <w:t>11</w:t>
      </w:r>
      <w:r w:rsidRPr="00D85563">
        <w:rPr>
          <w:rFonts w:ascii="GHEA Grapalat" w:hAnsi="GHEA Grapalat"/>
          <w:i w:val="0"/>
          <w:sz w:val="24"/>
          <w:szCs w:val="24"/>
        </w:rPr>
        <w:t>" "</w:t>
      </w:r>
      <w:r w:rsidR="0002744A">
        <w:rPr>
          <w:rFonts w:ascii="GHEA Grapalat" w:hAnsi="GHEA Grapalat"/>
          <w:i w:val="0"/>
          <w:sz w:val="24"/>
          <w:szCs w:val="24"/>
          <w:lang w:val="hy-AM"/>
        </w:rPr>
        <w:t>2025</w:t>
      </w:r>
      <w:r w:rsidRPr="00D85563">
        <w:rPr>
          <w:rFonts w:ascii="GHEA Grapalat" w:hAnsi="GHEA Grapalat"/>
          <w:i w:val="0"/>
          <w:sz w:val="24"/>
          <w:szCs w:val="24"/>
        </w:rPr>
        <w:t>".</w:t>
      </w:r>
    </w:p>
    <w:p w14:paraId="07FAB91B" w14:textId="1535AB23" w:rsidR="00F95DBF" w:rsidRPr="00D70131" w:rsidRDefault="00F95DBF" w:rsidP="00D70131">
      <w:pPr>
        <w:pStyle w:val="a3"/>
        <w:widowControl w:val="0"/>
        <w:spacing w:after="160"/>
        <w:ind w:firstLine="567"/>
        <w:rPr>
          <w:rFonts w:ascii="GHEA Grapalat" w:hAnsi="GHEA Grapalat"/>
          <w:i w:val="0"/>
          <w:spacing w:val="6"/>
          <w:sz w:val="24"/>
          <w:szCs w:val="24"/>
          <w:lang w:val="hy-AM"/>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89C006C"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6B922230" w14:textId="77777777" w:rsidR="0002744A" w:rsidRPr="000D65B6" w:rsidRDefault="0002744A" w:rsidP="0002744A">
      <w:pPr>
        <w:pStyle w:val="a3"/>
        <w:widowControl w:val="0"/>
        <w:spacing w:after="160" w:line="240" w:lineRule="auto"/>
        <w:rPr>
          <w:rFonts w:ascii="GHEA Grapalat" w:hAnsi="GHEA Grapalat"/>
          <w:i w:val="0"/>
          <w:sz w:val="22"/>
          <w:szCs w:val="22"/>
          <w:u w:val="single"/>
        </w:rPr>
      </w:pPr>
      <w:r w:rsidRPr="008E6B11">
        <w:rPr>
          <w:rFonts w:ascii="GHEA Grapalat" w:hAnsi="GHEA Grapalat"/>
          <w:i w:val="0"/>
          <w:sz w:val="22"/>
          <w:szCs w:val="22"/>
        </w:rPr>
        <w:t xml:space="preserve">Телефон </w:t>
      </w:r>
      <w:r w:rsidRPr="008E6B11">
        <w:rPr>
          <w:rFonts w:ascii="GHEA Grapalat" w:hAnsi="GHEA Grapalat"/>
          <w:i w:val="0"/>
          <w:sz w:val="22"/>
          <w:szCs w:val="22"/>
          <w:lang w:val="af-ZA"/>
        </w:rPr>
        <w:t>+</w:t>
      </w:r>
      <w:r>
        <w:rPr>
          <w:rFonts w:ascii="GHEA Grapalat" w:hAnsi="GHEA Grapalat"/>
          <w:sz w:val="22"/>
          <w:szCs w:val="22"/>
        </w:rPr>
        <w:t>060881111</w:t>
      </w:r>
    </w:p>
    <w:p w14:paraId="603672B0" w14:textId="77777777" w:rsidR="0002744A" w:rsidRPr="008E6B11" w:rsidRDefault="0002744A" w:rsidP="0002744A">
      <w:pPr>
        <w:pStyle w:val="a3"/>
        <w:spacing w:line="240" w:lineRule="auto"/>
        <w:rPr>
          <w:rFonts w:ascii="GHEA Grapalat" w:hAnsi="GHEA Grapalat"/>
          <w:i w:val="0"/>
          <w:sz w:val="22"/>
          <w:szCs w:val="22"/>
          <w:lang w:val="af-ZA"/>
        </w:rPr>
      </w:pPr>
      <w:r w:rsidRPr="008E6B11">
        <w:rPr>
          <w:rFonts w:ascii="GHEA Grapalat" w:hAnsi="GHEA Grapalat"/>
          <w:i w:val="0"/>
          <w:sz w:val="22"/>
          <w:szCs w:val="22"/>
        </w:rPr>
        <w:t xml:space="preserve">Электронная почта </w:t>
      </w:r>
      <w:r w:rsidRPr="008E6B11">
        <w:rPr>
          <w:rFonts w:ascii="GHEA Grapalat" w:hAnsi="GHEA Grapalat"/>
          <w:i w:val="0"/>
          <w:sz w:val="22"/>
          <w:szCs w:val="22"/>
          <w:lang w:val="en-US"/>
        </w:rPr>
        <w:t>E</w:t>
      </w:r>
      <w:r w:rsidRPr="008E6B11">
        <w:rPr>
          <w:rFonts w:ascii="GHEA Grapalat" w:hAnsi="GHEA Grapalat"/>
          <w:i w:val="0"/>
          <w:sz w:val="22"/>
          <w:szCs w:val="22"/>
        </w:rPr>
        <w:t>-</w:t>
      </w:r>
      <w:r w:rsidRPr="008E6B11">
        <w:rPr>
          <w:rFonts w:ascii="GHEA Grapalat" w:hAnsi="GHEA Grapalat"/>
          <w:i w:val="0"/>
          <w:sz w:val="22"/>
          <w:szCs w:val="22"/>
          <w:lang w:val="en-US"/>
        </w:rPr>
        <w:t>mail</w:t>
      </w:r>
      <w:r w:rsidRPr="008E6B11">
        <w:rPr>
          <w:rFonts w:ascii="GHEA Grapalat" w:hAnsi="GHEA Grapalat"/>
          <w:i w:val="0"/>
          <w:sz w:val="22"/>
          <w:szCs w:val="22"/>
        </w:rPr>
        <w:t xml:space="preserve"> </w:t>
      </w:r>
      <w:hyperlink r:id="rId8" w:history="1">
        <w:r w:rsidRPr="008E6B11">
          <w:rPr>
            <w:rStyle w:val="a9"/>
            <w:rFonts w:ascii="GHEA Grapalat" w:hAnsi="GHEA Grapalat"/>
            <w:sz w:val="22"/>
            <w:szCs w:val="22"/>
            <w:lang w:val="af-ZA"/>
          </w:rPr>
          <w:t>vedu.qaxaqapetaran.2017@mail.ru</w:t>
        </w:r>
      </w:hyperlink>
    </w:p>
    <w:p w14:paraId="23DAAF78" w14:textId="77777777" w:rsidR="0002744A" w:rsidRDefault="0002744A" w:rsidP="0002744A">
      <w:pPr>
        <w:pStyle w:val="aa"/>
        <w:widowControl w:val="0"/>
        <w:spacing w:after="160"/>
        <w:ind w:firstLine="567"/>
        <w:rPr>
          <w:rFonts w:ascii="GHEA Grapalat" w:hAnsi="GHEA Grapalat"/>
          <w:i/>
        </w:rPr>
      </w:pPr>
      <w:r>
        <w:rPr>
          <w:rFonts w:ascii="GHEA Grapalat" w:hAnsi="GHEA Grapalat"/>
          <w:sz w:val="22"/>
          <w:szCs w:val="22"/>
        </w:rPr>
        <w:t xml:space="preserve">   </w:t>
      </w:r>
      <w:r w:rsidRPr="008E6B11">
        <w:rPr>
          <w:rFonts w:ascii="GHEA Grapalat" w:hAnsi="GHEA Grapalat"/>
          <w:sz w:val="22"/>
          <w:szCs w:val="22"/>
        </w:rPr>
        <w:t xml:space="preserve">Заказчик </w:t>
      </w:r>
      <w:r>
        <w:rPr>
          <w:rFonts w:ascii="GHEA Grapalat" w:hAnsi="GHEA Grapalat"/>
          <w:sz w:val="22"/>
          <w:szCs w:val="22"/>
          <w:lang w:val="en-US"/>
        </w:rPr>
        <w:t>՝</w:t>
      </w:r>
      <w:r w:rsidRPr="001967BB">
        <w:rPr>
          <w:rFonts w:ascii="GHEA Grapalat" w:hAnsi="GHEA Grapalat"/>
          <w:sz w:val="22"/>
          <w:szCs w:val="22"/>
        </w:rPr>
        <w:t>&lt;&lt;Дом культуры ведийской общины&gt;&gt;</w:t>
      </w:r>
      <w:r w:rsidRPr="00FD17DE">
        <w:rPr>
          <w:rFonts w:ascii="Sylfaen" w:hAnsi="Sylfaen"/>
        </w:rPr>
        <w:t xml:space="preserve"> </w:t>
      </w:r>
      <w:r>
        <w:rPr>
          <w:rFonts w:ascii="Sylfaen" w:hAnsi="Sylfaen"/>
        </w:rPr>
        <w:t>НОАК</w:t>
      </w:r>
    </w:p>
    <w:p w14:paraId="6297CC65" w14:textId="4F77D9C7"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14A5248F"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4AEE86B" w14:textId="77777777" w:rsidR="008754B7" w:rsidRDefault="008754B7" w:rsidP="0002744A">
      <w:pPr>
        <w:pStyle w:val="aa"/>
        <w:widowControl w:val="0"/>
        <w:spacing w:after="160"/>
        <w:jc w:val="right"/>
        <w:rPr>
          <w:rFonts w:ascii="GHEA Grapalat" w:hAnsi="GHEA Grapalat"/>
          <w:i/>
        </w:rPr>
      </w:pPr>
    </w:p>
    <w:p w14:paraId="751736EC" w14:textId="77777777" w:rsidR="008754B7" w:rsidRDefault="008754B7" w:rsidP="0002744A">
      <w:pPr>
        <w:pStyle w:val="aa"/>
        <w:widowControl w:val="0"/>
        <w:spacing w:after="160"/>
        <w:jc w:val="right"/>
        <w:rPr>
          <w:rFonts w:ascii="GHEA Grapalat" w:hAnsi="GHEA Grapalat"/>
          <w:i/>
        </w:rPr>
      </w:pPr>
    </w:p>
    <w:p w14:paraId="02329FC5" w14:textId="77777777" w:rsidR="008754B7" w:rsidRDefault="008754B7" w:rsidP="0002744A">
      <w:pPr>
        <w:pStyle w:val="aa"/>
        <w:widowControl w:val="0"/>
        <w:spacing w:after="160"/>
        <w:jc w:val="right"/>
        <w:rPr>
          <w:rFonts w:ascii="GHEA Grapalat" w:hAnsi="GHEA Grapalat"/>
          <w:i/>
        </w:rPr>
      </w:pPr>
    </w:p>
    <w:p w14:paraId="0EDB424F" w14:textId="77777777" w:rsidR="0002744A" w:rsidRPr="009044F1" w:rsidRDefault="0002744A" w:rsidP="0002744A">
      <w:pPr>
        <w:pStyle w:val="aa"/>
        <w:widowControl w:val="0"/>
        <w:spacing w:after="160"/>
        <w:jc w:val="right"/>
        <w:rPr>
          <w:rFonts w:ascii="GHEA Grapalat" w:hAnsi="GHEA Grapalat" w:cs="Sylfaen"/>
          <w:i/>
        </w:rPr>
      </w:pPr>
      <w:r w:rsidRPr="009044F1">
        <w:rPr>
          <w:rFonts w:ascii="GHEA Grapalat" w:hAnsi="GHEA Grapalat"/>
          <w:i/>
        </w:rPr>
        <w:t>Утверждено</w:t>
      </w:r>
    </w:p>
    <w:p w14:paraId="0C8B823B" w14:textId="7817DD40" w:rsidR="0002744A" w:rsidRPr="00D70131" w:rsidRDefault="0002744A" w:rsidP="0002744A">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sidR="008754B7">
        <w:rPr>
          <w:rFonts w:ascii="Sylfaen" w:hAnsi="Sylfaen"/>
        </w:rPr>
        <w:t>VHMT-GHSDB-25/01</w:t>
      </w:r>
      <w:r w:rsidRPr="009E3704">
        <w:rPr>
          <w:rFonts w:ascii="GHEA Grapalat" w:hAnsi="GHEA Grapalat"/>
          <w:i/>
        </w:rPr>
        <w:br/>
        <w:t xml:space="preserve">№ 1 </w:t>
      </w:r>
      <w:r w:rsidRPr="00DC2791">
        <w:rPr>
          <w:rFonts w:ascii="GHEA Grapalat" w:hAnsi="GHEA Grapalat"/>
          <w:i/>
        </w:rPr>
        <w:t xml:space="preserve">от </w:t>
      </w:r>
      <w:r w:rsidR="008754B7" w:rsidRPr="00D70131">
        <w:rPr>
          <w:rFonts w:ascii="GHEA Grapalat" w:hAnsi="GHEA Grapalat"/>
          <w:lang w:val="hy-AM"/>
        </w:rPr>
        <w:t>20</w:t>
      </w:r>
      <w:r w:rsidRPr="00D70131">
        <w:rPr>
          <w:rFonts w:ascii="GHEA Grapalat" w:hAnsi="GHEA Grapalat"/>
        </w:rPr>
        <w:t xml:space="preserve"> .</w:t>
      </w:r>
      <w:r w:rsidR="0005730E" w:rsidRPr="00D70131">
        <w:rPr>
          <w:rFonts w:ascii="GHEA Grapalat" w:hAnsi="GHEA Grapalat"/>
          <w:lang w:val="hy-AM"/>
        </w:rPr>
        <w:t>11</w:t>
      </w:r>
      <w:r w:rsidR="00D70131" w:rsidRPr="00D70131">
        <w:rPr>
          <w:rFonts w:ascii="GHEA Grapalat" w:hAnsi="GHEA Grapalat"/>
          <w:lang w:val="hy-AM"/>
        </w:rPr>
        <w:t>.</w:t>
      </w:r>
      <w:r w:rsidRPr="00D70131">
        <w:rPr>
          <w:rFonts w:ascii="GHEA Grapalat" w:hAnsi="GHEA Grapalat"/>
        </w:rPr>
        <w:t>2025г.</w:t>
      </w:r>
    </w:p>
    <w:p w14:paraId="5F0FC761" w14:textId="77777777" w:rsidR="0002744A" w:rsidRPr="009044F1" w:rsidRDefault="0002744A" w:rsidP="0002744A">
      <w:pPr>
        <w:pStyle w:val="aa"/>
        <w:widowControl w:val="0"/>
        <w:spacing w:after="160"/>
        <w:ind w:firstLine="567"/>
        <w:jc w:val="right"/>
        <w:rPr>
          <w:rFonts w:ascii="GHEA Grapalat" w:hAnsi="GHEA Grapalat"/>
        </w:rPr>
      </w:pPr>
    </w:p>
    <w:p w14:paraId="7B60CC0C" w14:textId="77777777" w:rsidR="0002744A" w:rsidRPr="003A1EBB" w:rsidRDefault="0002744A" w:rsidP="0002744A">
      <w:pPr>
        <w:pStyle w:val="aa"/>
        <w:widowControl w:val="0"/>
        <w:spacing w:after="160"/>
        <w:ind w:right="-7" w:firstLine="567"/>
        <w:jc w:val="center"/>
        <w:rPr>
          <w:rFonts w:ascii="GHEA Grapalat" w:hAnsi="GHEA Grapalat"/>
        </w:rPr>
      </w:pPr>
    </w:p>
    <w:p w14:paraId="4B80D335" w14:textId="77777777" w:rsidR="0002744A" w:rsidRPr="003A1EBB" w:rsidRDefault="0002744A" w:rsidP="0002744A">
      <w:pPr>
        <w:pStyle w:val="aa"/>
        <w:widowControl w:val="0"/>
        <w:spacing w:after="160"/>
        <w:ind w:right="-7" w:firstLine="567"/>
        <w:jc w:val="center"/>
        <w:rPr>
          <w:rFonts w:ascii="GHEA Grapalat" w:hAnsi="GHEA Grapalat"/>
        </w:rPr>
      </w:pPr>
    </w:p>
    <w:p w14:paraId="283372FE" w14:textId="77777777" w:rsidR="0002744A" w:rsidRPr="003A1EBB" w:rsidRDefault="0002744A" w:rsidP="0002744A">
      <w:pPr>
        <w:pStyle w:val="aa"/>
        <w:widowControl w:val="0"/>
        <w:spacing w:after="160"/>
        <w:ind w:right="-7" w:firstLine="567"/>
        <w:jc w:val="center"/>
        <w:rPr>
          <w:rFonts w:ascii="GHEA Grapalat" w:hAnsi="GHEA Grapalat"/>
        </w:rPr>
      </w:pPr>
      <w:r w:rsidRPr="008E6B11">
        <w:rPr>
          <w:rFonts w:ascii="GHEA Grapalat" w:hAnsi="GHEA Grapalat"/>
          <w:sz w:val="22"/>
          <w:szCs w:val="22"/>
          <w:lang w:val="af-ZA"/>
        </w:rPr>
        <w:t xml:space="preserve">Детский сад </w:t>
      </w:r>
      <w:r w:rsidRPr="001967BB">
        <w:rPr>
          <w:rStyle w:val="y2iqfc"/>
          <w:rFonts w:ascii="inherit" w:hAnsi="inherit"/>
          <w:color w:val="1F1F1F"/>
        </w:rPr>
        <w:t>&lt;&lt;Дом культуры ведийской общины&gt;&gt;</w:t>
      </w:r>
      <w:r w:rsidRPr="00FD17DE">
        <w:rPr>
          <w:rFonts w:ascii="Sylfaen" w:hAnsi="Sylfaen"/>
        </w:rPr>
        <w:t xml:space="preserve"> </w:t>
      </w:r>
      <w:r>
        <w:rPr>
          <w:rFonts w:ascii="Sylfaen" w:hAnsi="Sylfaen"/>
        </w:rPr>
        <w:t>НОАК</w:t>
      </w:r>
    </w:p>
    <w:p w14:paraId="58CF52D6" w14:textId="77777777" w:rsidR="0002744A" w:rsidRPr="003A1EBB" w:rsidRDefault="0002744A" w:rsidP="0002744A">
      <w:pPr>
        <w:pStyle w:val="aa"/>
        <w:widowControl w:val="0"/>
        <w:spacing w:after="160"/>
        <w:ind w:right="-7" w:firstLine="567"/>
        <w:jc w:val="center"/>
        <w:rPr>
          <w:rFonts w:ascii="GHEA Grapalat" w:hAnsi="GHEA Grapalat"/>
        </w:rPr>
      </w:pPr>
    </w:p>
    <w:p w14:paraId="24A9D068" w14:textId="77777777" w:rsidR="0002744A" w:rsidRPr="00501D4F" w:rsidRDefault="0002744A" w:rsidP="0002744A">
      <w:pPr>
        <w:widowControl w:val="0"/>
        <w:spacing w:after="160"/>
        <w:ind w:right="-7" w:firstLine="567"/>
        <w:jc w:val="center"/>
        <w:rPr>
          <w:rFonts w:ascii="Calibri" w:hAnsi="Calibri" w:cs="Sylfaen"/>
        </w:rPr>
      </w:pPr>
      <w:r w:rsidRPr="003F594E">
        <w:rPr>
          <w:rFonts w:ascii="Sylfaen" w:hAnsi="Sylfaen"/>
        </w:rPr>
        <w:t>«</w:t>
      </w:r>
      <w:r w:rsidRPr="00501D4F">
        <w:rPr>
          <w:rFonts w:ascii="Calibri" w:hAnsi="Calibri"/>
        </w:rPr>
        <w:t>ПРИГЛАШЕНИЕ</w:t>
      </w:r>
    </w:p>
    <w:p w14:paraId="21ACF881" w14:textId="08AE597C" w:rsidR="0002744A" w:rsidRPr="0034104F" w:rsidRDefault="0002744A" w:rsidP="0002744A">
      <w:pPr>
        <w:pStyle w:val="HTML"/>
        <w:shd w:val="clear" w:color="auto" w:fill="F8F9FA"/>
        <w:spacing w:line="276" w:lineRule="auto"/>
        <w:jc w:val="center"/>
        <w:rPr>
          <w:rFonts w:ascii="inherit" w:hAnsi="inherit" w:cs="Courier New"/>
          <w:color w:val="1F1F1F"/>
          <w:sz w:val="22"/>
          <w:szCs w:val="22"/>
          <w:lang w:bidi="ar-SA"/>
        </w:rPr>
      </w:pPr>
      <w:r w:rsidRPr="0034104F">
        <w:rPr>
          <w:rFonts w:ascii="Calibri" w:hAnsi="Calibri" w:cs="Courier New"/>
          <w:sz w:val="22"/>
          <w:szCs w:val="22"/>
          <w:lang w:eastAsia="en-US" w:bidi="ar-SA"/>
        </w:rPr>
        <w:t xml:space="preserve">НА ЗАПРОС  КОТИРОВОК, ОБЪЯВЛЕННЫЙ С ЦЕЛЬЮ ПРИОБРЕТЕНИЯ   </w:t>
      </w:r>
      <w:r w:rsidRPr="0034104F">
        <w:rPr>
          <w:rFonts w:ascii="GHEA Grapalat" w:hAnsi="GHEA Grapalat"/>
          <w:b/>
          <w:sz w:val="22"/>
          <w:szCs w:val="22"/>
        </w:rPr>
        <w:t>"</w:t>
      </w:r>
      <w:r w:rsidRPr="0034104F">
        <w:rPr>
          <w:rFonts w:ascii="Sylfaen" w:hAnsi="Sylfaen"/>
          <w:b/>
          <w:sz w:val="22"/>
          <w:szCs w:val="22"/>
        </w:rPr>
        <w:t xml:space="preserve"> </w:t>
      </w:r>
      <w:r w:rsidR="008754B7">
        <w:rPr>
          <w:rFonts w:ascii="inherit" w:hAnsi="inherit" w:cs="Courier New"/>
          <w:color w:val="1F1F1F"/>
          <w:sz w:val="22"/>
          <w:szCs w:val="22"/>
          <w:lang w:bidi="ar-SA"/>
        </w:rPr>
        <w:t xml:space="preserve">«Закупка елки, елочных гирлянд, игрушек с установкой» </w:t>
      </w:r>
      <w:r w:rsidRPr="0034104F">
        <w:rPr>
          <w:rFonts w:ascii="GHEA Grapalat" w:hAnsi="GHEA Grapalat"/>
          <w:b/>
          <w:sz w:val="22"/>
          <w:szCs w:val="22"/>
        </w:rPr>
        <w:t xml:space="preserve">"  </w:t>
      </w:r>
      <w:r w:rsidRPr="0034104F">
        <w:rPr>
          <w:rFonts w:ascii="Calibri" w:hAnsi="Calibri" w:cs="Courier New"/>
          <w:sz w:val="22"/>
          <w:szCs w:val="22"/>
          <w:lang w:eastAsia="en-US" w:bidi="ar-SA"/>
        </w:rPr>
        <w:t>ДЛЯ НУЖД</w:t>
      </w:r>
    </w:p>
    <w:p w14:paraId="03C634B9" w14:textId="77777777" w:rsidR="0002744A" w:rsidRPr="0034104F" w:rsidRDefault="0002744A" w:rsidP="0002744A">
      <w:pPr>
        <w:pStyle w:val="aa"/>
        <w:widowControl w:val="0"/>
        <w:spacing w:after="160" w:line="276" w:lineRule="auto"/>
        <w:ind w:right="-7" w:firstLine="567"/>
        <w:jc w:val="center"/>
        <w:rPr>
          <w:rFonts w:ascii="GHEA Grapalat" w:hAnsi="GHEA Grapalat"/>
          <w:sz w:val="22"/>
          <w:szCs w:val="22"/>
        </w:rPr>
      </w:pPr>
      <w:r w:rsidRPr="0034104F">
        <w:rPr>
          <w:rStyle w:val="y2iqfc"/>
          <w:rFonts w:ascii="inherit" w:hAnsi="inherit"/>
          <w:color w:val="1F1F1F"/>
          <w:sz w:val="22"/>
          <w:szCs w:val="22"/>
        </w:rPr>
        <w:t>&lt;&lt;Дом культуры ведийской общины&gt;&gt;</w:t>
      </w:r>
      <w:r w:rsidRPr="0034104F">
        <w:rPr>
          <w:rFonts w:ascii="Sylfaen" w:hAnsi="Sylfaen"/>
          <w:sz w:val="22"/>
          <w:szCs w:val="22"/>
        </w:rPr>
        <w:t>НОАК</w:t>
      </w:r>
    </w:p>
    <w:p w14:paraId="415314F4" w14:textId="77777777" w:rsidR="0005730E" w:rsidRDefault="0005730E" w:rsidP="00B46D58">
      <w:pPr>
        <w:widowControl w:val="0"/>
        <w:spacing w:after="160"/>
        <w:ind w:firstLine="567"/>
        <w:jc w:val="center"/>
        <w:rPr>
          <w:rFonts w:ascii="GHEA Grapalat" w:hAnsi="GHEA Grapalat"/>
          <w:lang w:val="hy-AM"/>
        </w:rPr>
      </w:pPr>
    </w:p>
    <w:p w14:paraId="5F5184E5" w14:textId="77777777" w:rsidR="0005730E" w:rsidRDefault="0005730E" w:rsidP="00B46D58">
      <w:pPr>
        <w:widowControl w:val="0"/>
        <w:spacing w:after="160"/>
        <w:ind w:firstLine="567"/>
        <w:jc w:val="center"/>
        <w:rPr>
          <w:rFonts w:ascii="GHEA Grapalat" w:hAnsi="GHEA Grapalat"/>
          <w:lang w:val="hy-AM"/>
        </w:rPr>
      </w:pPr>
    </w:p>
    <w:p w14:paraId="1E7843E3" w14:textId="2B57B899"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6D12F5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2210CD5B" w14:textId="77777777" w:rsidR="00160AE4" w:rsidRPr="009044F1" w:rsidRDefault="00160AE4" w:rsidP="00B46D58">
      <w:pPr>
        <w:widowControl w:val="0"/>
        <w:spacing w:after="160"/>
        <w:ind w:firstLine="567"/>
        <w:jc w:val="center"/>
        <w:rPr>
          <w:rFonts w:ascii="GHEA Grapalat" w:hAnsi="GHEA Grapalat"/>
          <w:i/>
        </w:rPr>
      </w:pPr>
    </w:p>
    <w:p w14:paraId="0193B5B1" w14:textId="07E40515" w:rsidR="0005730E" w:rsidRPr="008754B7" w:rsidRDefault="0005730E" w:rsidP="008754B7">
      <w:pPr>
        <w:pStyle w:val="HTML"/>
        <w:shd w:val="clear" w:color="auto" w:fill="F8F9FA"/>
        <w:spacing w:line="540" w:lineRule="atLeast"/>
        <w:jc w:val="both"/>
        <w:rPr>
          <w:rFonts w:ascii="inherit" w:hAnsi="inherit" w:cs="Courier New"/>
          <w:b/>
          <w:color w:val="1F1F1F"/>
          <w:sz w:val="22"/>
          <w:szCs w:val="22"/>
          <w:lang w:bidi="ar-SA"/>
        </w:rPr>
      </w:pPr>
      <w:r w:rsidRPr="008754B7">
        <w:rPr>
          <w:rFonts w:ascii="GHEA Grapalat" w:hAnsi="GHEA Grapalat"/>
          <w:b/>
          <w:sz w:val="22"/>
          <w:szCs w:val="22"/>
        </w:rPr>
        <w:t>НА ЗАПРОС КОТИРОВОК, ОБЪЯВЛЕННЫЙ С ЦЕЛЬЮ ПРИОБРЕТЕНИЯ "</w:t>
      </w:r>
      <w:r w:rsidRPr="008754B7">
        <w:rPr>
          <w:rFonts w:ascii="GHEA Grapalat" w:hAnsi="GHEA Grapalat"/>
          <w:b/>
          <w:spacing w:val="6"/>
          <w:sz w:val="22"/>
          <w:szCs w:val="22"/>
        </w:rPr>
        <w:t xml:space="preserve"> </w:t>
      </w:r>
      <w:r w:rsidR="008754B7" w:rsidRPr="008754B7">
        <w:rPr>
          <w:rFonts w:ascii="inherit" w:hAnsi="inherit" w:cs="Courier New"/>
          <w:b/>
          <w:color w:val="1F1F1F"/>
          <w:sz w:val="22"/>
          <w:szCs w:val="22"/>
          <w:lang w:bidi="ar-SA"/>
        </w:rPr>
        <w:t xml:space="preserve">«Закупка елки, елочных гирлянд, игрушек с установкой» </w:t>
      </w:r>
    </w:p>
    <w:p w14:paraId="1AADF9BB" w14:textId="77777777" w:rsidR="0005730E" w:rsidRPr="008754B7" w:rsidRDefault="0005730E" w:rsidP="008754B7">
      <w:pPr>
        <w:pStyle w:val="aa"/>
        <w:widowControl w:val="0"/>
        <w:spacing w:after="160"/>
        <w:ind w:right="-7" w:firstLine="567"/>
        <w:jc w:val="both"/>
        <w:rPr>
          <w:rFonts w:ascii="GHEA Grapalat" w:hAnsi="GHEA Grapalat"/>
          <w:b/>
          <w:sz w:val="22"/>
          <w:szCs w:val="22"/>
        </w:rPr>
      </w:pPr>
      <w:r w:rsidRPr="008754B7">
        <w:rPr>
          <w:rFonts w:ascii="GHEA Grapalat" w:hAnsi="GHEA Grapalat"/>
          <w:b/>
          <w:sz w:val="22"/>
          <w:szCs w:val="22"/>
        </w:rPr>
        <w:t xml:space="preserve">" ДЛЯ НУЖД </w:t>
      </w:r>
      <w:r w:rsidRPr="008754B7">
        <w:rPr>
          <w:rStyle w:val="y2iqfc"/>
          <w:rFonts w:ascii="inherit" w:hAnsi="inherit"/>
          <w:b/>
          <w:color w:val="1F1F1F"/>
          <w:sz w:val="22"/>
          <w:szCs w:val="22"/>
        </w:rPr>
        <w:t>&lt;&lt;Дом культуры ведийской общины&gt;&gt;</w:t>
      </w:r>
      <w:r w:rsidRPr="008754B7">
        <w:rPr>
          <w:rFonts w:ascii="Sylfaen" w:hAnsi="Sylfaen"/>
          <w:b/>
          <w:sz w:val="22"/>
          <w:szCs w:val="22"/>
        </w:rPr>
        <w:t>НОАК</w:t>
      </w:r>
    </w:p>
    <w:p w14:paraId="6C0FE7DB" w14:textId="77777777" w:rsidR="00160AE4" w:rsidRPr="003A1EBB" w:rsidRDefault="00160AE4" w:rsidP="00B46D58">
      <w:pPr>
        <w:widowControl w:val="0"/>
        <w:spacing w:after="160"/>
        <w:ind w:firstLine="567"/>
        <w:jc w:val="center"/>
        <w:rPr>
          <w:rFonts w:ascii="GHEA Grapalat" w:hAnsi="GHEA Grapalat"/>
        </w:rPr>
      </w:pPr>
    </w:p>
    <w:p w14:paraId="393EADC7"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349D7074" w14:textId="77777777" w:rsidR="00C67E80" w:rsidRPr="009044F1" w:rsidRDefault="00C67E80" w:rsidP="00B46D58">
      <w:pPr>
        <w:widowControl w:val="0"/>
        <w:spacing w:after="160"/>
        <w:jc w:val="center"/>
        <w:rPr>
          <w:rFonts w:ascii="GHEA Grapalat" w:hAnsi="GHEA Grapalat" w:cs="Sylfaen"/>
          <w:b/>
        </w:rPr>
      </w:pPr>
    </w:p>
    <w:p w14:paraId="16EFDEB8"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B4004C0" w14:textId="77777777" w:rsidR="002E069D" w:rsidRPr="008842CE" w:rsidRDefault="002E069D" w:rsidP="00B46D58">
      <w:pPr>
        <w:widowControl w:val="0"/>
        <w:spacing w:after="160"/>
        <w:jc w:val="center"/>
        <w:rPr>
          <w:rFonts w:ascii="GHEA Grapalat" w:hAnsi="GHEA Grapalat"/>
        </w:rPr>
      </w:pPr>
    </w:p>
    <w:p w14:paraId="3202ED4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5567B9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51D10B4E"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BAB7DE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D0B286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01A6E9C"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1121310" w14:textId="50C7C92F" w:rsidR="00096865" w:rsidRPr="0005730E" w:rsidRDefault="00087A30" w:rsidP="00B46D58">
      <w:pPr>
        <w:widowControl w:val="0"/>
        <w:tabs>
          <w:tab w:val="left" w:pos="1134"/>
        </w:tabs>
        <w:spacing w:after="160"/>
        <w:ind w:left="1134" w:hanging="567"/>
        <w:jc w:val="both"/>
        <w:rPr>
          <w:rFonts w:ascii="GHEA Grapalat" w:hAnsi="GHEA Grapalat"/>
          <w:lang w:val="hy-AM"/>
        </w:rPr>
      </w:pPr>
      <w:r w:rsidRPr="009044F1">
        <w:rPr>
          <w:rFonts w:ascii="GHEA Grapalat" w:hAnsi="GHEA Grapalat"/>
        </w:rPr>
        <w:t>7.</w:t>
      </w:r>
    </w:p>
    <w:p w14:paraId="0D72361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7191CBB2"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140667A"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EA7FEB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DE33BE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17EADBC" w14:textId="77777777" w:rsidR="00520F57" w:rsidRDefault="00520F57" w:rsidP="00B46D58">
      <w:pPr>
        <w:widowControl w:val="0"/>
        <w:spacing w:after="160"/>
        <w:jc w:val="center"/>
        <w:rPr>
          <w:rFonts w:ascii="GHEA Grapalat" w:hAnsi="GHEA Grapalat"/>
          <w:b/>
        </w:rPr>
      </w:pPr>
    </w:p>
    <w:p w14:paraId="73DBAAB9" w14:textId="77777777" w:rsidR="00520F57" w:rsidRDefault="00520F57" w:rsidP="00B46D58">
      <w:pPr>
        <w:widowControl w:val="0"/>
        <w:spacing w:after="160"/>
        <w:jc w:val="center"/>
        <w:rPr>
          <w:rFonts w:ascii="GHEA Grapalat" w:hAnsi="GHEA Grapalat"/>
          <w:b/>
        </w:rPr>
      </w:pPr>
    </w:p>
    <w:p w14:paraId="4D315DD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79EA4B55" w14:textId="77777777" w:rsidR="008842CE" w:rsidRPr="00374F4A" w:rsidRDefault="008842CE" w:rsidP="00B46D58">
      <w:pPr>
        <w:widowControl w:val="0"/>
        <w:spacing w:after="160"/>
        <w:jc w:val="center"/>
        <w:rPr>
          <w:rFonts w:ascii="GHEA Grapalat" w:hAnsi="GHEA Grapalat"/>
          <w:b/>
        </w:rPr>
      </w:pPr>
    </w:p>
    <w:p w14:paraId="2C590599"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6E389306" w14:textId="77777777" w:rsidR="00520F57" w:rsidRPr="008842CE" w:rsidRDefault="00520F57" w:rsidP="00B46D58">
      <w:pPr>
        <w:widowControl w:val="0"/>
        <w:spacing w:after="160"/>
        <w:jc w:val="center"/>
        <w:rPr>
          <w:rFonts w:ascii="GHEA Grapalat" w:hAnsi="GHEA Grapalat"/>
          <w:b/>
        </w:rPr>
      </w:pPr>
    </w:p>
    <w:p w14:paraId="0B6D4239"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79922DB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7EFC6D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4AC743C" w14:textId="77777777" w:rsidR="00E17B7F" w:rsidRDefault="00E17B7F">
      <w:pPr>
        <w:rPr>
          <w:rFonts w:ascii="GHEA Grapalat" w:hAnsi="GHEA Grapalat"/>
          <w:spacing w:val="-6"/>
        </w:rPr>
      </w:pPr>
      <w:r>
        <w:rPr>
          <w:rFonts w:ascii="GHEA Grapalat" w:hAnsi="GHEA Grapalat"/>
          <w:spacing w:val="-6"/>
        </w:rPr>
        <w:br w:type="page"/>
      </w:r>
    </w:p>
    <w:p w14:paraId="26F3EFF3" w14:textId="1D29C31E"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754B7">
        <w:rPr>
          <w:rFonts w:ascii="GHEA Grapalat" w:hAnsi="GHEA Grapalat"/>
          <w:spacing w:val="-6"/>
        </w:rPr>
        <w:t>VHMT-GHSDB-25/01</w:t>
      </w:r>
      <w:r w:rsidR="00096865" w:rsidRPr="006D2DF7">
        <w:rPr>
          <w:rFonts w:ascii="GHEA Grapalat" w:hAnsi="GHEA Grapalat"/>
          <w:spacing w:val="-6"/>
        </w:rPr>
        <w:t>(далее — процедура).</w:t>
      </w:r>
    </w:p>
    <w:p w14:paraId="7749020F"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6E0EFE9"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E609E3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0A7934D" w14:textId="47CAD1EE" w:rsidR="00D70131" w:rsidRPr="008E6B11" w:rsidRDefault="00A81DD5" w:rsidP="00D70131">
      <w:pPr>
        <w:pStyle w:val="a3"/>
        <w:spacing w:line="240" w:lineRule="auto"/>
        <w:rPr>
          <w:rFonts w:ascii="GHEA Grapalat" w:hAnsi="GHEA Grapalat"/>
          <w:i w:val="0"/>
          <w:sz w:val="22"/>
          <w:szCs w:val="22"/>
          <w:lang w:val="af-ZA"/>
        </w:rPr>
      </w:pPr>
      <w:r w:rsidRPr="009044F1">
        <w:rPr>
          <w:rFonts w:ascii="GHEA Grapalat" w:hAnsi="GHEA Grapalat"/>
          <w:sz w:val="24"/>
          <w:szCs w:val="24"/>
        </w:rPr>
        <w:t xml:space="preserve">Адрес электронной почты секретаря оценочной комиссии </w:t>
      </w:r>
      <w:hyperlink r:id="rId9" w:history="1">
        <w:r w:rsidR="00D70131" w:rsidRPr="008E6B11">
          <w:rPr>
            <w:rStyle w:val="a9"/>
            <w:rFonts w:ascii="GHEA Grapalat" w:hAnsi="GHEA Grapalat"/>
            <w:sz w:val="22"/>
            <w:szCs w:val="22"/>
            <w:lang w:val="af-ZA"/>
          </w:rPr>
          <w:t>vedu.qaxaqapetaran.2017@mail.ru</w:t>
        </w:r>
      </w:hyperlink>
    </w:p>
    <w:p w14:paraId="1BA2F615" w14:textId="4AE472F3" w:rsidR="003E1421" w:rsidRPr="009044F1" w:rsidRDefault="003E1421" w:rsidP="00B46D58">
      <w:pPr>
        <w:pStyle w:val="23"/>
        <w:widowControl w:val="0"/>
        <w:spacing w:after="160" w:line="240" w:lineRule="auto"/>
        <w:ind w:firstLine="567"/>
        <w:rPr>
          <w:rFonts w:ascii="GHEA Grapalat" w:hAnsi="GHEA Grapalat"/>
          <w:sz w:val="24"/>
          <w:szCs w:val="24"/>
        </w:rPr>
      </w:pPr>
    </w:p>
    <w:p w14:paraId="55C7436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8714345"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0C2E962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242C861" w14:textId="07108D9C"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008754B7">
        <w:rPr>
          <w:rFonts w:ascii="GHEA Grapalat" w:hAnsi="GHEA Grapalat"/>
          <w:i w:val="0"/>
          <w:sz w:val="24"/>
          <w:szCs w:val="24"/>
        </w:rPr>
        <w:t>е "</w:t>
      </w:r>
      <w:r w:rsidR="008754B7">
        <w:rPr>
          <w:rFonts w:ascii="inherit" w:hAnsi="inherit" w:cs="Courier New"/>
          <w:color w:val="1F1F1F"/>
          <w:sz w:val="22"/>
          <w:szCs w:val="22"/>
          <w:lang w:bidi="ar-SA"/>
        </w:rPr>
        <w:t xml:space="preserve">«Закупка елки, елочных гирлянд, игрушек с установкой»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05730E" w:rsidRPr="001967BB">
        <w:rPr>
          <w:rStyle w:val="y2iqfc"/>
          <w:rFonts w:ascii="inherit" w:hAnsi="inherit"/>
          <w:color w:val="1F1F1F"/>
        </w:rPr>
        <w:t>&lt;&lt;Дом культуры ведийской общины&gt;&gt;</w:t>
      </w:r>
      <w:r w:rsidR="0005730E">
        <w:rPr>
          <w:rFonts w:ascii="Sylfaen" w:hAnsi="Sylfaen"/>
        </w:rPr>
        <w:t>НОАК</w:t>
      </w:r>
      <w:r w:rsidR="0005730E"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05730E">
        <w:rPr>
          <w:rFonts w:ascii="GHEA Grapalat" w:hAnsi="GHEA Grapalat"/>
          <w:i w:val="0"/>
          <w:sz w:val="24"/>
          <w:szCs w:val="24"/>
          <w:lang w:val="hy-AM"/>
        </w:rPr>
        <w:t>1</w:t>
      </w:r>
      <w:r w:rsidRPr="009044F1">
        <w:rPr>
          <w:rFonts w:ascii="GHEA Grapalat" w:hAnsi="GHEA Grapalat"/>
          <w:i w:val="0"/>
          <w:sz w:val="24"/>
          <w:szCs w:val="24"/>
        </w:rPr>
        <w:t>":</w:t>
      </w:r>
    </w:p>
    <w:tbl>
      <w:tblPr>
        <w:tblW w:w="9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804"/>
      </w:tblGrid>
      <w:tr w:rsidR="00970424" w:rsidRPr="009044F1" w14:paraId="67625315" w14:textId="77777777" w:rsidTr="00D70131">
        <w:trPr>
          <w:jc w:val="center"/>
        </w:trPr>
        <w:tc>
          <w:tcPr>
            <w:tcW w:w="2634" w:type="dxa"/>
            <w:gridSpan w:val="2"/>
            <w:vAlign w:val="center"/>
          </w:tcPr>
          <w:p w14:paraId="070E2143"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804" w:type="dxa"/>
            <w:vMerge w:val="restart"/>
            <w:vAlign w:val="center"/>
          </w:tcPr>
          <w:p w14:paraId="441EA9BB"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0EFACDD5" w14:textId="77777777" w:rsidTr="00D70131">
        <w:trPr>
          <w:jc w:val="center"/>
        </w:trPr>
        <w:tc>
          <w:tcPr>
            <w:tcW w:w="1216" w:type="dxa"/>
            <w:vAlign w:val="center"/>
          </w:tcPr>
          <w:p w14:paraId="421A38E7"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0305BB75"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804" w:type="dxa"/>
            <w:vMerge/>
            <w:vAlign w:val="center"/>
          </w:tcPr>
          <w:p w14:paraId="0DF51A33"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14:paraId="6188B6BB" w14:textId="77777777" w:rsidTr="00D70131">
        <w:trPr>
          <w:jc w:val="center"/>
        </w:trPr>
        <w:tc>
          <w:tcPr>
            <w:tcW w:w="1216" w:type="dxa"/>
            <w:vAlign w:val="center"/>
          </w:tcPr>
          <w:p w14:paraId="46B70A71"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7187560" w14:textId="4A0AA201" w:rsidR="00970424" w:rsidRPr="009044F1" w:rsidRDefault="008754B7" w:rsidP="0097042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12000 000</w:t>
            </w:r>
          </w:p>
        </w:tc>
        <w:tc>
          <w:tcPr>
            <w:tcW w:w="6804" w:type="dxa"/>
            <w:vAlign w:val="center"/>
          </w:tcPr>
          <w:p w14:paraId="005BEC66" w14:textId="497F9980" w:rsidR="00970424" w:rsidRPr="009044F1" w:rsidRDefault="008754B7" w:rsidP="00B46D58">
            <w:pPr>
              <w:pStyle w:val="23"/>
              <w:widowControl w:val="0"/>
              <w:spacing w:after="120" w:line="240" w:lineRule="auto"/>
              <w:ind w:firstLine="0"/>
              <w:rPr>
                <w:rFonts w:ascii="GHEA Grapalat" w:hAnsi="GHEA Grapalat"/>
                <w:sz w:val="24"/>
                <w:szCs w:val="24"/>
                <w:u w:val="single"/>
                <w:vertAlign w:val="subscript"/>
              </w:rPr>
            </w:pPr>
            <w:r>
              <w:rPr>
                <w:rFonts w:ascii="inherit" w:hAnsi="inherit" w:cs="Courier New"/>
                <w:color w:val="1F1F1F"/>
                <w:sz w:val="22"/>
                <w:szCs w:val="22"/>
                <w:lang w:bidi="ar-SA"/>
              </w:rPr>
              <w:t>«Закупка елки, елочных гирлянд, игрушек с установкой»</w:t>
            </w:r>
          </w:p>
        </w:tc>
      </w:tr>
    </w:tbl>
    <w:p w14:paraId="0D0E150F"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12CA007A" w14:textId="77777777" w:rsidR="00096865" w:rsidRPr="009044F1" w:rsidRDefault="00096865" w:rsidP="00D70131">
      <w:pPr>
        <w:widowControl w:val="0"/>
        <w:spacing w:after="160"/>
        <w:ind w:firstLine="567"/>
        <w:rPr>
          <w:rFonts w:ascii="GHEA Grapalat" w:hAnsi="GHEA Grapalat" w:cs="Sylfaen"/>
          <w:i/>
        </w:rPr>
      </w:pPr>
    </w:p>
    <w:p w14:paraId="6A811186"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748A2D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3F7D05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5006177"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AA7CD3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277F57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F11C63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07ED9428" w14:textId="77777777"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0597F26" w14:textId="77777777" w:rsidR="001F0358" w:rsidRPr="009044F1" w:rsidRDefault="001F0358" w:rsidP="00B46D58">
      <w:pPr>
        <w:widowControl w:val="0"/>
        <w:tabs>
          <w:tab w:val="left" w:pos="1134"/>
        </w:tabs>
        <w:spacing w:after="160"/>
        <w:ind w:firstLine="567"/>
        <w:jc w:val="both"/>
        <w:rPr>
          <w:rFonts w:ascii="GHEA Grapalat" w:hAnsi="GHEA Grapalat"/>
        </w:rPr>
      </w:pPr>
    </w:p>
    <w:p w14:paraId="446FAC9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B3E251C"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A225260"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1BF1759"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5AEF8F71"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335EC149"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5529E230"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2D72F04" w14:textId="77777777"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43395A7"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A01026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C6285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406ACA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F1995A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38ED02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8D35F2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FF52012"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9DC3D6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12BD9B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14:paraId="0A4BA6F6"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350D34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EC73590"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B5E8574"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543294CF"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3383AD4E"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D9C5696"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1B29CBF"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4C342693"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37B0B72" w14:textId="77777777"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14:paraId="3272E962"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7D702DB0" w14:textId="77777777" w:rsidR="00BD2C67" w:rsidRPr="001115E9" w:rsidRDefault="00BD2C67" w:rsidP="00B46D58">
      <w:pPr>
        <w:widowControl w:val="0"/>
        <w:spacing w:after="160"/>
        <w:jc w:val="center"/>
        <w:rPr>
          <w:rFonts w:ascii="GHEA Grapalat" w:hAnsi="GHEA Grapalat"/>
          <w:b/>
        </w:rPr>
      </w:pPr>
    </w:p>
    <w:p w14:paraId="5395B804"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1C14DB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14:paraId="5FCE49C7"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7F1464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E21528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68DFBC"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55C1A7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w:t>
      </w:r>
      <w:r w:rsidR="00F9791A" w:rsidRPr="00F9791A">
        <w:rPr>
          <w:rFonts w:ascii="GHEA Grapalat" w:hAnsi="GHEA Grapalat"/>
          <w:lang w:val="hy-AM"/>
        </w:rPr>
        <w:lastRenderedPageBreak/>
        <w:t xml:space="preserve">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96F57A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4"/>
        <w:t>6</w:t>
      </w:r>
      <w:r w:rsidRPr="009044F1">
        <w:rPr>
          <w:rFonts w:ascii="GHEA Grapalat" w:hAnsi="GHEA Grapalat"/>
        </w:rPr>
        <w:t xml:space="preserve">. </w:t>
      </w:r>
    </w:p>
    <w:p w14:paraId="1F82DCD7" w14:textId="77777777" w:rsidR="00B051BE" w:rsidRPr="009044F1" w:rsidRDefault="00B051BE" w:rsidP="00B46D58">
      <w:pPr>
        <w:widowControl w:val="0"/>
        <w:spacing w:after="160"/>
        <w:jc w:val="center"/>
        <w:rPr>
          <w:rFonts w:ascii="GHEA Grapalat" w:hAnsi="GHEA Grapalat"/>
          <w:b/>
        </w:rPr>
      </w:pPr>
    </w:p>
    <w:p w14:paraId="7A5EF3E7"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7BFCFE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4982C89"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5CF14628"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F1D43D3" w14:textId="77777777" w:rsidR="00096865" w:rsidRDefault="000946A3" w:rsidP="00B46D58">
      <w:pPr>
        <w:pStyle w:val="23"/>
        <w:widowControl w:val="0"/>
        <w:spacing w:after="160" w:line="240" w:lineRule="auto"/>
        <w:ind w:firstLine="567"/>
        <w:rPr>
          <w:rFonts w:ascii="GHEA Grapalat" w:hAnsi="GHEA Grapalat"/>
          <w:sz w:val="24"/>
          <w:szCs w:val="24"/>
          <w:lang w:val="hy-AM"/>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14FC6728" w14:textId="0635D21C" w:rsidR="00CE40C1" w:rsidRPr="00CE40C1" w:rsidRDefault="00CE40C1" w:rsidP="00CE40C1">
      <w:pPr>
        <w:pStyle w:val="aa"/>
        <w:widowControl w:val="0"/>
        <w:spacing w:after="160"/>
        <w:ind w:right="-7"/>
        <w:rPr>
          <w:rFonts w:ascii="GHEA Grapalat" w:hAnsi="GHEA Grapalat"/>
        </w:rPr>
      </w:pPr>
      <w:r>
        <w:rPr>
          <w:rFonts w:ascii="GHEA Grapalat" w:hAnsi="GHEA Grapalat"/>
          <w:lang w:val="hy-AM"/>
        </w:rPr>
        <w:t>4</w:t>
      </w:r>
      <w:r w:rsidRPr="009044F1">
        <w:rPr>
          <w:rFonts w:ascii="GHEA Grapalat" w:hAnsi="GHEA Grapalat"/>
        </w:rPr>
        <w:t>.2</w:t>
      </w:r>
      <w:r w:rsidRPr="00444026">
        <w:rPr>
          <w:rFonts w:ascii="GHEA Grapalat" w:hAnsi="GHEA Grapalat"/>
        </w:rPr>
        <w:t>.</w:t>
      </w:r>
      <w:r>
        <w:rPr>
          <w:rFonts w:ascii="GHEA Grapalat" w:hAnsi="GHEA Grapalat"/>
        </w:rPr>
        <w:t xml:space="preserve">Заявки на процедуру необходимо представить в комиссию по адресу </w:t>
      </w:r>
      <w:r w:rsidRPr="001967BB">
        <w:rPr>
          <w:rStyle w:val="y2iqfc"/>
          <w:rFonts w:ascii="inherit" w:hAnsi="inherit"/>
          <w:color w:val="1F1F1F"/>
        </w:rPr>
        <w:t>&lt;&lt;Дом культуры ведийской общины&gt;&gt;</w:t>
      </w:r>
      <w:r>
        <w:rPr>
          <w:rFonts w:ascii="Sylfaen" w:hAnsi="Sylfaen"/>
        </w:rPr>
        <w:t>НОАК</w:t>
      </w:r>
      <w:r w:rsidRPr="001967BB">
        <w:rPr>
          <w:rFonts w:ascii="GHEA Grapalat" w:hAnsi="GHEA Grapalat"/>
        </w:rPr>
        <w:t xml:space="preserve"> Веди, </w:t>
      </w:r>
      <w:r w:rsidRPr="001967BB">
        <w:rPr>
          <w:rFonts w:ascii="inherit" w:hAnsi="inherit" w:cs="Courier New"/>
          <w:color w:val="1F1F1F"/>
          <w:lang w:bidi="ar-SA"/>
        </w:rPr>
        <w:t xml:space="preserve">ул. </w:t>
      </w:r>
      <w:r>
        <w:rPr>
          <w:rFonts w:ascii="inherit" w:hAnsi="inherit" w:cs="Courier New"/>
          <w:color w:val="1F1F1F"/>
          <w:lang w:bidi="ar-SA"/>
        </w:rPr>
        <w:t xml:space="preserve">Туманяна </w:t>
      </w:r>
      <w:r w:rsidRPr="001967BB">
        <w:rPr>
          <w:rFonts w:ascii="inherit" w:hAnsi="inherit" w:cs="Courier New"/>
          <w:color w:val="1F1F1F"/>
          <w:lang w:bidi="ar-SA"/>
        </w:rPr>
        <w:t xml:space="preserve"> 4</w:t>
      </w:r>
      <w:r>
        <w:rPr>
          <w:rFonts w:ascii="Sylfaen" w:hAnsi="Sylfaen"/>
        </w:rPr>
        <w:t>,</w:t>
      </w:r>
      <w:r w:rsidRPr="00F57772">
        <w:rPr>
          <w:rFonts w:ascii="Sylfaen" w:hAnsi="Sylfaen"/>
        </w:rPr>
        <w:t xml:space="preserve"> </w:t>
      </w:r>
      <w:r>
        <w:rPr>
          <w:rFonts w:ascii="Sylfaen" w:hAnsi="Sylfaen"/>
        </w:rPr>
        <w:t xml:space="preserve"> </w:t>
      </w:r>
      <w:r w:rsidRPr="00E5486D">
        <w:rPr>
          <w:rFonts w:ascii="Sylfaen" w:hAnsi="Sylfaen"/>
        </w:rPr>
        <w:t xml:space="preserve">  году, </w:t>
      </w:r>
      <w:r w:rsidRPr="00010A9A">
        <w:rPr>
          <w:rFonts w:ascii="Sylfaen" w:hAnsi="Sylfaen"/>
        </w:rPr>
        <w:t xml:space="preserve"> 1</w:t>
      </w:r>
      <w:r>
        <w:rPr>
          <w:rFonts w:ascii="Sylfaen" w:hAnsi="Sylfaen"/>
          <w:lang w:val="hy-AM"/>
        </w:rPr>
        <w:t>6</w:t>
      </w:r>
      <w:r w:rsidRPr="00010A9A">
        <w:rPr>
          <w:rFonts w:ascii="Sylfaen" w:hAnsi="Sylfaen"/>
        </w:rPr>
        <w:t>:</w:t>
      </w:r>
      <w:r>
        <w:rPr>
          <w:rFonts w:ascii="Sylfaen" w:hAnsi="Sylfaen"/>
        </w:rPr>
        <w:t>3</w:t>
      </w:r>
      <w:r w:rsidRPr="00010A9A">
        <w:rPr>
          <w:rFonts w:ascii="Sylfaen" w:hAnsi="Sylfaen"/>
        </w:rPr>
        <w:t>0</w:t>
      </w:r>
      <w:r>
        <w:rPr>
          <w:rFonts w:ascii="Sylfaen" w:hAnsi="Sylfaen"/>
        </w:rPr>
        <w:t xml:space="preserve"> в   </w:t>
      </w:r>
      <w:r w:rsidR="008417D6">
        <w:rPr>
          <w:rFonts w:ascii="Sylfaen" w:hAnsi="Sylfaen"/>
          <w:lang w:val="hy-AM"/>
        </w:rPr>
        <w:t>27</w:t>
      </w:r>
      <w:r w:rsidRPr="00010A9A">
        <w:rPr>
          <w:rFonts w:ascii="Sylfaen" w:hAnsi="Sylfaen"/>
        </w:rPr>
        <w:t>.</w:t>
      </w:r>
      <w:r>
        <w:rPr>
          <w:rFonts w:ascii="GHEA Grapalat" w:hAnsi="GHEA Grapalat"/>
          <w:lang w:val="hy-AM"/>
        </w:rPr>
        <w:t>11</w:t>
      </w:r>
      <w:r>
        <w:rPr>
          <w:rFonts w:ascii="GHEA Grapalat" w:hAnsi="GHEA Grapalat"/>
        </w:rPr>
        <w:t>.2025</w:t>
      </w:r>
    </w:p>
    <w:p w14:paraId="274BE02F" w14:textId="6148A158" w:rsidR="000371A2" w:rsidRDefault="000371A2" w:rsidP="00D70131">
      <w:pPr>
        <w:pStyle w:val="23"/>
        <w:widowControl w:val="0"/>
        <w:tabs>
          <w:tab w:val="left" w:pos="1134"/>
        </w:tabs>
        <w:spacing w:after="160" w:line="240" w:lineRule="auto"/>
        <w:ind w:firstLine="0"/>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1B0335">
        <w:rPr>
          <w:rFonts w:ascii="GHEA Grapalat" w:hAnsi="GHEA Grapalat"/>
          <w:sz w:val="22"/>
          <w:szCs w:val="22"/>
          <w:vertAlign w:val="subscript"/>
        </w:rPr>
        <w:t>A.Akopyan</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4E42C90"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608E60B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120FC22"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9759245"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E794CD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7E84A93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425BB0A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2945686"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1FC82F71"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DD0D6F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5"/>
        <w:t>7</w:t>
      </w:r>
    </w:p>
    <w:p w14:paraId="2FD2D409"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61D3A1B"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A4AF9AB"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959097C"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47CDB742"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9FC3751"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1BE2FE30"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E3E3028"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2CA5BA0"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829F4F3"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CA6D05D"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36946191"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756FD316"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5E01E3E8"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0991314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221CE74F"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К-количество предоставленных услуг.</w:t>
      </w:r>
    </w:p>
    <w:p w14:paraId="49E28C1A"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325A973"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26E258C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4738B86"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FBC8259"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2DE17509"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D53B8E8"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FE95F91"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47041BD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3ADAD21"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38D7752C"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CB6FCF0"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531268DD" w14:textId="77777777" w:rsidR="009D180E" w:rsidRDefault="009D180E" w:rsidP="00B46D58">
      <w:pPr>
        <w:widowControl w:val="0"/>
        <w:spacing w:after="160"/>
        <w:ind w:left="567" w:right="565"/>
        <w:jc w:val="center"/>
        <w:rPr>
          <w:rFonts w:ascii="GHEA Grapalat" w:hAnsi="GHEA Grapalat"/>
          <w:b/>
          <w:lang w:val="hy-AM"/>
        </w:rPr>
      </w:pPr>
    </w:p>
    <w:p w14:paraId="044DD2C9" w14:textId="77777777" w:rsidR="00416546" w:rsidRDefault="00416546" w:rsidP="00B46D58">
      <w:pPr>
        <w:widowControl w:val="0"/>
        <w:spacing w:after="160"/>
        <w:ind w:left="567" w:right="565"/>
        <w:jc w:val="center"/>
        <w:rPr>
          <w:rFonts w:ascii="GHEA Grapalat" w:hAnsi="GHEA Grapalat"/>
          <w:b/>
        </w:rPr>
      </w:pPr>
    </w:p>
    <w:p w14:paraId="389C1D18"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81504C6"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w:t>
      </w:r>
      <w:r w:rsidRPr="009044F1">
        <w:rPr>
          <w:rFonts w:ascii="GHEA Grapalat" w:hAnsi="GHEA Grapalat"/>
          <w:i w:val="0"/>
          <w:sz w:val="24"/>
          <w:szCs w:val="24"/>
        </w:rPr>
        <w:lastRenderedPageBreak/>
        <w:t>или объявления настоящей процедуры несостоявшейся.</w:t>
      </w:r>
    </w:p>
    <w:p w14:paraId="3964FEB7"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28C83B3" w14:textId="77777777" w:rsidR="00FA0E41" w:rsidRPr="009044F1" w:rsidRDefault="00FA0E41" w:rsidP="00B46D58">
      <w:pPr>
        <w:widowControl w:val="0"/>
        <w:spacing w:after="160"/>
        <w:ind w:firstLine="567"/>
        <w:jc w:val="center"/>
        <w:rPr>
          <w:rFonts w:ascii="GHEA Grapalat" w:hAnsi="GHEA Grapalat"/>
          <w:b/>
        </w:rPr>
      </w:pPr>
    </w:p>
    <w:p w14:paraId="245D0058"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EE2EC5D" w14:textId="3D2DFDFE"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CE40C1">
        <w:rPr>
          <w:rFonts w:ascii="GHEA Grapalat" w:hAnsi="GHEA Grapalat"/>
          <w:sz w:val="24"/>
          <w:szCs w:val="24"/>
          <w:lang w:val="hy-AM"/>
        </w:rPr>
        <w:t>2025</w:t>
      </w:r>
      <w:r w:rsidR="00A9098A" w:rsidRPr="00AD29CE">
        <w:rPr>
          <w:rFonts w:ascii="GHEA Grapalat" w:hAnsi="GHEA Grapalat"/>
          <w:sz w:val="24"/>
          <w:szCs w:val="24"/>
        </w:rPr>
        <w:t xml:space="preserve">"-ый </w:t>
      </w:r>
      <w:r w:rsidR="008417D6">
        <w:rPr>
          <w:rFonts w:ascii="GHEA Grapalat" w:hAnsi="GHEA Grapalat"/>
          <w:sz w:val="24"/>
          <w:szCs w:val="24"/>
          <w:lang w:val="hy-AM"/>
        </w:rPr>
        <w:t>27</w:t>
      </w:r>
      <w:bookmarkStart w:id="0" w:name="_GoBack"/>
      <w:bookmarkEnd w:id="0"/>
      <w:r w:rsidR="00CE40C1">
        <w:rPr>
          <w:rFonts w:ascii="GHEA Grapalat" w:hAnsi="GHEA Grapalat"/>
          <w:sz w:val="24"/>
          <w:szCs w:val="24"/>
          <w:lang w:val="hy-AM"/>
        </w:rPr>
        <w:t>,11</w:t>
      </w:r>
      <w:r w:rsidR="00A9098A" w:rsidRPr="00AD29CE">
        <w:rPr>
          <w:rFonts w:ascii="GHEA Grapalat" w:hAnsi="GHEA Grapalat"/>
          <w:sz w:val="24"/>
          <w:szCs w:val="24"/>
        </w:rPr>
        <w:t xml:space="preserve"> в "</w:t>
      </w:r>
      <w:r w:rsidR="00CE40C1">
        <w:rPr>
          <w:rFonts w:ascii="GHEA Grapalat" w:hAnsi="GHEA Grapalat"/>
          <w:sz w:val="24"/>
          <w:szCs w:val="24"/>
          <w:lang w:val="hy-AM"/>
        </w:rPr>
        <w:t>16,30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02926EB3"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46AD845F"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9BC04F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D1710AF"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8E7CFB5"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0182D32"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8A93DB"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15717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352769D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w:t>
      </w:r>
      <w:r w:rsidRPr="009044F1">
        <w:rPr>
          <w:rFonts w:ascii="GHEA Grapalat" w:hAnsi="GHEA Grapalat"/>
        </w:rPr>
        <w:lastRenderedPageBreak/>
        <w:t>соответствуют требованиям приглашения.</w:t>
      </w:r>
    </w:p>
    <w:p w14:paraId="4413C25B"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513FCD1"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6"/>
        <w:t>9</w:t>
      </w:r>
      <w:r w:rsidR="00A01157">
        <w:rPr>
          <w:rFonts w:ascii="GHEA Grapalat" w:hAnsi="GHEA Grapalat"/>
          <w:i w:val="0"/>
          <w:sz w:val="24"/>
          <w:szCs w:val="24"/>
        </w:rPr>
        <w:t>.</w:t>
      </w:r>
    </w:p>
    <w:p w14:paraId="2AD6BD0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B1DE2D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4937E1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959E09E"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80B158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C4650F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209DA512"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AD26EF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5F8DCBD"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47393007"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7F44F8F"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29D2B0A"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28915D9"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00E46770" w:rsidRPr="00B6749E">
        <w:rPr>
          <w:rFonts w:ascii="GHEA Grapalat" w:hAnsi="GHEA Grapalat"/>
          <w:sz w:val="24"/>
          <w:szCs w:val="24"/>
        </w:rPr>
        <w:lastRenderedPageBreak/>
        <w:t>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017D902"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DECFDE4"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7D4D757"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B55F15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B1823B8"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 xml:space="preserve">На следующий день после вынесения решения оно в письменной форме предоставляется </w:t>
      </w:r>
      <w:r w:rsidR="00BD06DB" w:rsidRPr="00050A4A">
        <w:rPr>
          <w:rFonts w:ascii="GHEA Grapalat" w:hAnsi="GHEA Grapalat"/>
        </w:rPr>
        <w:lastRenderedPageBreak/>
        <w:t>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081F1B85"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2C6F7058"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A35AE32"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8687FEC"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2C00265A"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1CCC0537"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w:t>
      </w:r>
      <w:r w:rsidRPr="00686E1A">
        <w:rPr>
          <w:rFonts w:ascii="GHEA Grapalat" w:hAnsi="GHEA Grapalat"/>
        </w:rPr>
        <w:lastRenderedPageBreak/>
        <w:t>приглашения, не считается нарушением обязательств, взятых в рамках процесса закупки.</w:t>
      </w:r>
    </w:p>
    <w:p w14:paraId="59F0E380"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547B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9050586"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0B1994F"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85324F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8BD2911"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7"/>
        <w:t>10</w:t>
      </w:r>
      <w:r w:rsidRPr="009044F1">
        <w:rPr>
          <w:rFonts w:ascii="GHEA Grapalat" w:hAnsi="GHEA Grapalat"/>
          <w:sz w:val="24"/>
          <w:szCs w:val="24"/>
        </w:rPr>
        <w:t xml:space="preserve">. </w:t>
      </w:r>
    </w:p>
    <w:p w14:paraId="5BDD19C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4C331F17"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03CA4D9"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18CFD77"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8E46F8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E97A22E"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A357629"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3002C642"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757C90C3"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6CA9149"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4346E84"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4A80A55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454610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41A787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368C7F44"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w:t>
      </w:r>
      <w:r w:rsidRPr="009044F1">
        <w:rPr>
          <w:rFonts w:ascii="GHEA Grapalat" w:hAnsi="GHEA Grapalat"/>
        </w:rPr>
        <w:lastRenderedPageBreak/>
        <w:t xml:space="preserve">участнику предложение о заключении договора и проект заключаемого договора. </w:t>
      </w:r>
    </w:p>
    <w:p w14:paraId="46FB2E4B"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2D2BBDE0"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2010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335D958"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63DFD3DE"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1CCFE6C2"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14:paraId="6ED464A9" w14:textId="77777777" w:rsidR="00E271A0" w:rsidRDefault="00384973">
      <w:pPr>
        <w:rPr>
          <w:rFonts w:ascii="GHEA Grapalat" w:hAnsi="GHEA Grapalat" w:cs="Sylfaen"/>
        </w:rPr>
      </w:pPr>
      <w:r>
        <w:rPr>
          <w:rFonts w:ascii="GHEA Grapalat" w:hAnsi="GHEA Grapalat" w:cs="Sylfaen"/>
        </w:rPr>
        <w:t>-----------------------------------------------</w:t>
      </w:r>
    </w:p>
    <w:p w14:paraId="65268C79" w14:textId="77777777"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2E7D926"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3823C74"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w:t>
      </w:r>
      <w:r w:rsidRPr="00AA15C4">
        <w:rPr>
          <w:rFonts w:ascii="GHEA Grapalat" w:hAnsi="GHEA Grapalat"/>
          <w:i/>
          <w:sz w:val="16"/>
          <w:szCs w:val="16"/>
        </w:rPr>
        <w:lastRenderedPageBreak/>
        <w:t>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16560A15" w14:textId="77777777" w:rsidR="0085658A" w:rsidRDefault="0085658A">
      <w:pPr>
        <w:rPr>
          <w:rFonts w:ascii="GHEA Grapalat" w:hAnsi="GHEA Grapalat"/>
        </w:rPr>
      </w:pPr>
    </w:p>
    <w:p w14:paraId="7DCD763B" w14:textId="77777777" w:rsidR="0085658A" w:rsidRDefault="0085658A">
      <w:pPr>
        <w:rPr>
          <w:rFonts w:ascii="GHEA Grapalat" w:hAnsi="GHEA Grapalat"/>
        </w:rPr>
      </w:pPr>
    </w:p>
    <w:p w14:paraId="4E3DB4E3"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30514142"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38413DD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39ED67A6"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63AE1448" w14:textId="77777777" w:rsidR="00055FCF" w:rsidRDefault="00055FCF">
      <w:pPr>
        <w:rPr>
          <w:rFonts w:ascii="GHEA Grapalat" w:hAnsi="GHEA Grapalat"/>
        </w:rPr>
      </w:pPr>
      <w:r>
        <w:rPr>
          <w:rFonts w:ascii="GHEA Grapalat" w:hAnsi="GHEA Grapalat"/>
        </w:rPr>
        <w:t>--------------------------</w:t>
      </w:r>
    </w:p>
    <w:p w14:paraId="284D0B37"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EB3F687" w14:textId="77777777"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14:paraId="49055FB3"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6E353AE1"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0B20B650"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00FED62F" w14:textId="77777777" w:rsidR="00816D27" w:rsidRDefault="00816D27">
      <w:pPr>
        <w:rPr>
          <w:rFonts w:ascii="GHEA Grapalat" w:hAnsi="GHEA Grapalat" w:cs="Sylfaen"/>
        </w:rPr>
      </w:pPr>
      <w:r>
        <w:rPr>
          <w:rFonts w:ascii="GHEA Grapalat" w:hAnsi="GHEA Grapalat" w:cs="Sylfaen"/>
        </w:rPr>
        <w:br w:type="page"/>
      </w:r>
    </w:p>
    <w:p w14:paraId="4B6B889D"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8"/>
        <w:t>11</w:t>
      </w:r>
    </w:p>
    <w:p w14:paraId="7764CA12"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70A91470"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21820F4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9"/>
        <w:t>12</w:t>
      </w:r>
      <w:r w:rsidR="00375E5E" w:rsidRPr="00853D2D">
        <w:rPr>
          <w:rFonts w:ascii="GHEA Grapalat" w:hAnsi="GHEA Grapalat"/>
        </w:rPr>
        <w:t>.</w:t>
      </w:r>
    </w:p>
    <w:p w14:paraId="15915470"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3611C44"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w:t>
      </w:r>
      <w:r w:rsidR="00030D40" w:rsidRPr="009044F1">
        <w:rPr>
          <w:rFonts w:ascii="GHEA Grapalat" w:hAnsi="GHEA Grapalat"/>
        </w:rPr>
        <w:lastRenderedPageBreak/>
        <w:t xml:space="preserve">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F860C6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497CCDA"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9A8876"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2971D25D"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0E9FF5CE" w14:textId="77777777" w:rsidR="002807DD" w:rsidRDefault="002807DD" w:rsidP="002807DD">
      <w:pPr>
        <w:rPr>
          <w:rFonts w:ascii="GHEA Grapalat" w:hAnsi="GHEA Grapalat"/>
          <w:b/>
        </w:rPr>
      </w:pPr>
      <w:r>
        <w:rPr>
          <w:rFonts w:ascii="GHEA Grapalat" w:hAnsi="GHEA Grapalat"/>
          <w:b/>
        </w:rPr>
        <w:t xml:space="preserve">                         </w:t>
      </w:r>
    </w:p>
    <w:p w14:paraId="29A5A64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2E87504"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3ADDED06"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EDADF76"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DBB9B5D"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01443567" w14:textId="77777777" w:rsidR="00DA751A" w:rsidRDefault="00DA751A" w:rsidP="002807DD">
      <w:pPr>
        <w:rPr>
          <w:rFonts w:ascii="GHEA Grapalat" w:hAnsi="GHEA Grapalat"/>
          <w:b/>
        </w:rPr>
      </w:pPr>
    </w:p>
    <w:p w14:paraId="30C15223"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378D885" w14:textId="77777777" w:rsidR="002807DD" w:rsidRPr="009044F1" w:rsidRDefault="002807DD" w:rsidP="002807DD">
      <w:pPr>
        <w:rPr>
          <w:rFonts w:ascii="GHEA Grapalat" w:hAnsi="GHEA Grapalat" w:cs="Arial"/>
          <w:b/>
        </w:rPr>
      </w:pPr>
    </w:p>
    <w:p w14:paraId="4E17101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5D113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0D91B7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0"/>
        <w:t>13</w:t>
      </w:r>
      <w:r w:rsidRPr="009044F1">
        <w:rPr>
          <w:rFonts w:ascii="GHEA Grapalat" w:hAnsi="GHEA Grapalat"/>
        </w:rPr>
        <w:t>.</w:t>
      </w:r>
    </w:p>
    <w:p w14:paraId="43FF323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0374D17"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49539A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BD1B4C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71017F8"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F74666C"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F8A3B91"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651BE6BE"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A6FE248"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148ED8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5CC1F6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2DD1BA5"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77A3406"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362AB507"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F6FA822"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991EAFC"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0DF075BB"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CE1328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65CCD65" w14:textId="77777777"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1407FCB"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273825C"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45CE7C0"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B3392E7"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497A62C"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8CEC25F"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F038EE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68F00D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71F79B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w:t>
      </w:r>
      <w:r w:rsidRPr="00570BBD">
        <w:rPr>
          <w:rFonts w:ascii="GHEA Grapalat" w:hAnsi="GHEA Grapalat"/>
        </w:rPr>
        <w:lastRenderedPageBreak/>
        <w:t xml:space="preserve">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D8C4974"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9EAABED"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AD27332" w14:textId="77777777" w:rsidR="00167353" w:rsidRPr="009044F1" w:rsidRDefault="00167353" w:rsidP="00167353">
      <w:pPr>
        <w:widowControl w:val="0"/>
        <w:spacing w:after="160"/>
        <w:jc w:val="both"/>
        <w:rPr>
          <w:rFonts w:ascii="GHEA Grapalat" w:hAnsi="GHEA Grapalat" w:cs="Sylfaen"/>
          <w:b/>
        </w:rPr>
      </w:pPr>
    </w:p>
    <w:p w14:paraId="069A25AD" w14:textId="77777777" w:rsidR="004373E3" w:rsidRDefault="004373E3" w:rsidP="00B46D58">
      <w:pPr>
        <w:rPr>
          <w:rFonts w:ascii="GHEA Grapalat" w:hAnsi="GHEA Grapalat"/>
          <w:b/>
        </w:rPr>
      </w:pPr>
    </w:p>
    <w:p w14:paraId="62A40F86" w14:textId="77777777" w:rsidR="00503980" w:rsidRDefault="00503980">
      <w:pPr>
        <w:rPr>
          <w:rFonts w:ascii="GHEA Grapalat" w:hAnsi="GHEA Grapalat"/>
          <w:b/>
        </w:rPr>
      </w:pPr>
      <w:r>
        <w:rPr>
          <w:rFonts w:ascii="GHEA Grapalat" w:hAnsi="GHEA Grapalat"/>
          <w:b/>
        </w:rPr>
        <w:br w:type="page"/>
      </w:r>
    </w:p>
    <w:p w14:paraId="4AF471ED"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1EC380AB" w14:textId="77777777" w:rsidR="008842CE" w:rsidRPr="00374F4A" w:rsidRDefault="008842CE" w:rsidP="00B46D58">
      <w:pPr>
        <w:widowControl w:val="0"/>
        <w:spacing w:after="160"/>
        <w:jc w:val="center"/>
        <w:rPr>
          <w:rFonts w:ascii="GHEA Grapalat" w:hAnsi="GHEA Grapalat"/>
          <w:b/>
        </w:rPr>
      </w:pPr>
    </w:p>
    <w:p w14:paraId="4D2BE55B"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80AA79B" w14:textId="77777777" w:rsidR="00096865" w:rsidRPr="009044F1" w:rsidRDefault="00096865" w:rsidP="00B46D58">
      <w:pPr>
        <w:widowControl w:val="0"/>
        <w:spacing w:after="160"/>
        <w:jc w:val="center"/>
        <w:rPr>
          <w:rFonts w:ascii="GHEA Grapalat" w:hAnsi="GHEA Grapalat"/>
        </w:rPr>
      </w:pPr>
    </w:p>
    <w:p w14:paraId="3BCCAD1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61925A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DC6000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FFD267A"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DB9E6DF" w14:textId="77777777" w:rsidR="00140A36" w:rsidRDefault="00140A36" w:rsidP="00B46D58">
      <w:pPr>
        <w:widowControl w:val="0"/>
        <w:spacing w:after="160"/>
        <w:jc w:val="center"/>
        <w:rPr>
          <w:rFonts w:ascii="GHEA Grapalat" w:hAnsi="GHEA Grapalat"/>
          <w:b/>
        </w:rPr>
      </w:pPr>
    </w:p>
    <w:p w14:paraId="7FDAB69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49C17A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3431B54"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07C6D48"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079687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CA9095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1"/>
        <w:t>14</w:t>
      </w:r>
    </w:p>
    <w:p w14:paraId="7BD97C9E"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2"/>
        <w:t>15</w:t>
      </w:r>
    </w:p>
    <w:p w14:paraId="618EA405"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8373FF0" w14:textId="77777777" w:rsidR="00E52441" w:rsidRPr="00925DE0" w:rsidRDefault="00E52441" w:rsidP="00E24455">
      <w:pPr>
        <w:widowControl w:val="0"/>
        <w:spacing w:after="160" w:line="360" w:lineRule="auto"/>
        <w:jc w:val="center"/>
        <w:rPr>
          <w:rFonts w:ascii="GHEA Grapalat" w:hAnsi="GHEA Grapalat"/>
          <w:b/>
        </w:rPr>
      </w:pPr>
    </w:p>
    <w:p w14:paraId="3A9CB826"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9515B1B"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3120D15C" w14:textId="7CB24A51"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05730E">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30C72E3"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FA05EB6"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665E2356"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47E956D"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73741C0"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DE243B5"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C4C523D"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76FBE60B"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38B525D0" w14:textId="77777777" w:rsidR="009C1687" w:rsidRDefault="009C1687">
      <w:pPr>
        <w:rPr>
          <w:rFonts w:ascii="GHEA Grapalat" w:hAnsi="GHEA Grapalat"/>
          <w:b/>
        </w:rPr>
      </w:pPr>
    </w:p>
    <w:p w14:paraId="1878731B" w14:textId="77777777" w:rsidR="00107A05" w:rsidRDefault="00107A05">
      <w:pPr>
        <w:rPr>
          <w:rFonts w:ascii="GHEA Grapalat" w:hAnsi="GHEA Grapalat"/>
          <w:b/>
        </w:rPr>
      </w:pPr>
      <w:r>
        <w:rPr>
          <w:rFonts w:ascii="GHEA Grapalat" w:hAnsi="GHEA Grapalat"/>
          <w:b/>
        </w:rPr>
        <w:br w:type="page"/>
      </w:r>
    </w:p>
    <w:p w14:paraId="5FE4A4C7" w14:textId="77777777" w:rsidR="00B2572B" w:rsidRPr="00374F4A" w:rsidRDefault="00B2572B" w:rsidP="0005730E">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CA226B4" w14:textId="7BBFF5FD" w:rsidR="0005730E" w:rsidRPr="00BD0FD1" w:rsidRDefault="00B2572B" w:rsidP="0005730E">
      <w:pPr>
        <w:jc w:val="right"/>
        <w:rPr>
          <w:rFonts w:ascii="GHEA Grapalat" w:hAnsi="GHEA Grapalat" w:cs="Sylfaen"/>
        </w:rPr>
      </w:pPr>
      <w:r w:rsidRPr="00BF4E90">
        <w:rPr>
          <w:rFonts w:ascii="GHEA Grapalat" w:hAnsi="GHEA Grapalat"/>
          <w:b/>
        </w:rPr>
        <w:t>к Приглашению на открытый конкурс</w:t>
      </w:r>
      <w:r w:rsidR="00123294" w:rsidRPr="00BF4E90">
        <w:rPr>
          <w:rFonts w:ascii="GHEA Grapalat" w:hAnsi="GHEA Grapalat" w:cs="Arial"/>
          <w:b/>
        </w:rPr>
        <w:br/>
      </w:r>
      <w:r w:rsidRPr="00374F4A">
        <w:rPr>
          <w:rFonts w:ascii="GHEA Grapalat" w:hAnsi="GHEA Grapalat"/>
          <w:b/>
        </w:rPr>
        <w:t xml:space="preserve">под кодом </w:t>
      </w:r>
      <w:r w:rsidR="001B0335">
        <w:rPr>
          <w:rFonts w:ascii="GHEA Grapalat" w:hAnsi="GHEA Grapalat"/>
          <w:b/>
          <w:lang w:val="hy-AM"/>
        </w:rPr>
        <w:t xml:space="preserve"> </w:t>
      </w:r>
      <w:r w:rsidR="008754B7">
        <w:rPr>
          <w:rFonts w:ascii="GHEA Grapalat" w:hAnsi="GHEA Grapalat"/>
        </w:rPr>
        <w:t>VHMT-GHSDB-25/01</w:t>
      </w:r>
    </w:p>
    <w:p w14:paraId="61925B8E" w14:textId="23B3AF78" w:rsidR="00B2572B" w:rsidRPr="0005730E" w:rsidRDefault="00B2572B" w:rsidP="00B46D58">
      <w:pPr>
        <w:pStyle w:val="31"/>
        <w:widowControl w:val="0"/>
        <w:spacing w:after="160" w:line="240" w:lineRule="auto"/>
        <w:jc w:val="right"/>
        <w:rPr>
          <w:rFonts w:ascii="GHEA Grapalat" w:hAnsi="GHEA Grapalat" w:cs="Arial"/>
          <w:b/>
          <w:sz w:val="24"/>
          <w:szCs w:val="24"/>
        </w:rPr>
      </w:pPr>
    </w:p>
    <w:p w14:paraId="46CF3AB1" w14:textId="77777777" w:rsidR="00B2572B" w:rsidRDefault="00B2572B" w:rsidP="00B46D58">
      <w:pPr>
        <w:widowControl w:val="0"/>
        <w:spacing w:after="120"/>
        <w:jc w:val="center"/>
        <w:rPr>
          <w:rFonts w:ascii="GHEA Grapalat" w:hAnsi="GHEA Grapalat" w:cs="Sylfaen"/>
          <w:b/>
        </w:rPr>
      </w:pPr>
    </w:p>
    <w:p w14:paraId="170B658E" w14:textId="77777777" w:rsidR="00D87B1D" w:rsidRPr="00374F4A" w:rsidRDefault="00D87B1D" w:rsidP="00B46D58">
      <w:pPr>
        <w:widowControl w:val="0"/>
        <w:spacing w:after="120"/>
        <w:jc w:val="center"/>
        <w:rPr>
          <w:rFonts w:ascii="GHEA Grapalat" w:hAnsi="GHEA Grapalat" w:cs="Sylfaen"/>
          <w:b/>
        </w:rPr>
      </w:pPr>
    </w:p>
    <w:p w14:paraId="2B43B67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FBC4182"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5429F43D" w14:textId="77777777" w:rsidR="00B2572B" w:rsidRPr="00374F4A" w:rsidRDefault="00B2572B" w:rsidP="00B46D58">
      <w:pPr>
        <w:widowControl w:val="0"/>
        <w:spacing w:after="120"/>
        <w:jc w:val="center"/>
        <w:rPr>
          <w:rFonts w:ascii="GHEA Grapalat" w:hAnsi="GHEA Grapalat"/>
        </w:rPr>
      </w:pPr>
    </w:p>
    <w:p w14:paraId="688BA418"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023280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FC453CF"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9D02B4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2191F08" w14:textId="039A344E"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754B7">
        <w:rPr>
          <w:rFonts w:ascii="GHEA Grapalat" w:hAnsi="GHEA Grapalat"/>
        </w:rPr>
        <w:t>VHMT-GHSDB-25/01</w:t>
      </w:r>
    </w:p>
    <w:p w14:paraId="38C8406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55ADE91"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A196141"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AB4C8C3"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486CBF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24C792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AD0E1FB" w14:textId="77777777" w:rsidR="000612B9" w:rsidRDefault="000612B9" w:rsidP="00B46D58">
      <w:pPr>
        <w:jc w:val="both"/>
        <w:rPr>
          <w:rFonts w:ascii="GHEA Grapalat" w:hAnsi="GHEA Grapalat"/>
        </w:rPr>
      </w:pPr>
    </w:p>
    <w:p w14:paraId="0A7A039F"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5E9AF6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0FA9E37" w14:textId="77777777" w:rsidR="000612B9" w:rsidRDefault="000612B9" w:rsidP="00B46D58">
      <w:pPr>
        <w:jc w:val="both"/>
        <w:rPr>
          <w:rFonts w:ascii="GHEA Grapalat" w:hAnsi="GHEA Grapalat"/>
        </w:rPr>
      </w:pPr>
    </w:p>
    <w:p w14:paraId="59948CB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32E7B960"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EBF70BD" w14:textId="77777777" w:rsidR="00B138F3" w:rsidRDefault="00B138F3" w:rsidP="00B46D58">
      <w:pPr>
        <w:jc w:val="both"/>
        <w:rPr>
          <w:rFonts w:ascii="GHEA Grapalat" w:hAnsi="GHEA Grapalat"/>
        </w:rPr>
      </w:pPr>
    </w:p>
    <w:p w14:paraId="1154ECD6"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0E900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3B9396A" w14:textId="77777777" w:rsidR="00B138F3" w:rsidRDefault="00B138F3" w:rsidP="00F96993">
      <w:pPr>
        <w:jc w:val="both"/>
        <w:rPr>
          <w:rFonts w:ascii="GHEA Grapalat" w:hAnsi="GHEA Grapalat"/>
        </w:rPr>
      </w:pPr>
    </w:p>
    <w:p w14:paraId="73DC4032"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397A0D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B0204D6" w14:textId="77777777" w:rsidR="00B16483" w:rsidRDefault="00B16483" w:rsidP="00F96993">
      <w:pPr>
        <w:jc w:val="both"/>
        <w:rPr>
          <w:rFonts w:ascii="GHEA Grapalat" w:hAnsi="GHEA Grapalat"/>
          <w:sz w:val="18"/>
          <w:szCs w:val="18"/>
        </w:rPr>
      </w:pPr>
    </w:p>
    <w:p w14:paraId="278070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5666BB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53EAB43" w14:textId="77777777" w:rsidR="00B16483" w:rsidRPr="00D3436F" w:rsidRDefault="00B16483" w:rsidP="00B16483">
      <w:pPr>
        <w:tabs>
          <w:tab w:val="left" w:pos="7371"/>
        </w:tabs>
        <w:spacing w:after="160"/>
        <w:ind w:left="3544" w:firstLine="3"/>
        <w:jc w:val="both"/>
        <w:rPr>
          <w:rFonts w:ascii="GHEA Grapalat" w:hAnsi="GHEA Grapalat"/>
          <w:sz w:val="16"/>
        </w:rPr>
      </w:pPr>
    </w:p>
    <w:p w14:paraId="103CFF23" w14:textId="77777777" w:rsidR="00B0401C" w:rsidRDefault="00B0401C" w:rsidP="00B46D58">
      <w:pPr>
        <w:widowControl w:val="0"/>
        <w:jc w:val="both"/>
        <w:rPr>
          <w:rFonts w:ascii="GHEA Grapalat" w:hAnsi="GHEA Grapalat"/>
        </w:rPr>
      </w:pPr>
    </w:p>
    <w:p w14:paraId="0F14945F" w14:textId="77777777" w:rsidR="00B0401C" w:rsidRDefault="00B0401C" w:rsidP="00B46D58">
      <w:pPr>
        <w:widowControl w:val="0"/>
        <w:jc w:val="both"/>
        <w:rPr>
          <w:rFonts w:ascii="GHEA Grapalat" w:hAnsi="GHEA Grapalat"/>
        </w:rPr>
      </w:pPr>
    </w:p>
    <w:p w14:paraId="238CABE6" w14:textId="77777777" w:rsidR="00B0401C" w:rsidRDefault="00B0401C" w:rsidP="00B46D58">
      <w:pPr>
        <w:widowControl w:val="0"/>
        <w:jc w:val="both"/>
        <w:rPr>
          <w:rFonts w:ascii="GHEA Grapalat" w:hAnsi="GHEA Grapalat"/>
        </w:rPr>
      </w:pPr>
    </w:p>
    <w:p w14:paraId="66AB508C" w14:textId="77777777" w:rsidR="00B0401C" w:rsidRDefault="00B0401C" w:rsidP="00B46D58">
      <w:pPr>
        <w:widowControl w:val="0"/>
        <w:jc w:val="both"/>
        <w:rPr>
          <w:rFonts w:ascii="GHEA Grapalat" w:hAnsi="GHEA Grapalat"/>
        </w:rPr>
      </w:pPr>
    </w:p>
    <w:p w14:paraId="553DFB53"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5DF91A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2CE32F66" w14:textId="77777777" w:rsidR="00D87B1D" w:rsidRDefault="00D87B1D" w:rsidP="00B46D58">
      <w:pPr>
        <w:widowControl w:val="0"/>
        <w:spacing w:after="120"/>
        <w:ind w:left="2835"/>
        <w:jc w:val="both"/>
        <w:rPr>
          <w:rFonts w:ascii="GHEA Grapalat" w:hAnsi="GHEA Grapalat"/>
          <w:sz w:val="16"/>
        </w:rPr>
      </w:pPr>
    </w:p>
    <w:p w14:paraId="229E2855"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287E1B46"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08E91078" w14:textId="77777777" w:rsidR="00833D4F" w:rsidRPr="001E7AA5" w:rsidRDefault="00833D4F" w:rsidP="00833D4F">
      <w:pPr>
        <w:rPr>
          <w:rFonts w:ascii="GHEA Grapalat" w:hAnsi="GHEA Grapalat"/>
          <w:i/>
          <w:sz w:val="16"/>
          <w:vertAlign w:val="superscript"/>
          <w:lang w:val="es-ES"/>
        </w:rPr>
      </w:pPr>
    </w:p>
    <w:p w14:paraId="70297C5F" w14:textId="7F2C1709"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1B0335">
        <w:rPr>
          <w:rFonts w:ascii="GHEA Grapalat" w:hAnsi="GHEA Grapalat"/>
        </w:rPr>
        <w:t>"</w:t>
      </w:r>
      <w:r w:rsidR="001B0335" w:rsidRPr="001B0335">
        <w:rPr>
          <w:rFonts w:ascii="GHEA Grapalat" w:hAnsi="GHEA Grapalat"/>
        </w:rPr>
        <w:t xml:space="preserve"> </w:t>
      </w:r>
      <w:r w:rsidR="001B0335">
        <w:rPr>
          <w:rFonts w:ascii="GHEA Grapalat" w:hAnsi="GHEA Grapalat"/>
        </w:rPr>
        <w:t>VHMT-GHSDB-25/01</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02952BDF"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2FC0B818"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0F633F66" w14:textId="510FBCA0"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1B0335">
        <w:rPr>
          <w:rFonts w:ascii="GHEA Grapalat" w:hAnsi="GHEA Grapalat"/>
        </w:rPr>
        <w:t>под кодом "</w:t>
      </w:r>
      <w:r w:rsidR="001B0335" w:rsidRPr="001B0335">
        <w:rPr>
          <w:rFonts w:ascii="GHEA Grapalat" w:hAnsi="GHEA Grapalat"/>
        </w:rPr>
        <w:t xml:space="preserve"> </w:t>
      </w:r>
      <w:r w:rsidR="001B0335">
        <w:rPr>
          <w:rFonts w:ascii="GHEA Grapalat" w:hAnsi="GHEA Grapalat"/>
        </w:rPr>
        <w:t>VHMT-GHSDB-25/01</w:t>
      </w:r>
      <w:r w:rsidR="006B3E56" w:rsidRPr="006F3CBD">
        <w:rPr>
          <w:rFonts w:ascii="GHEA Grapalat" w:hAnsi="GHEA Grapalat"/>
        </w:rPr>
        <w:t>"*</w:t>
      </w:r>
    </w:p>
    <w:p w14:paraId="6D83EBE4"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78FD80B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3040B6B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DAD6AA9"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0E19E6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A859F9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3475D9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3DE0A26"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383838A9"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5FE2719A"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0D2D025B"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3"/>
        <w:t>**</w:t>
      </w:r>
      <w:r>
        <w:rPr>
          <w:rFonts w:ascii="GHEA Grapalat" w:hAnsi="GHEA Grapalat"/>
          <w:sz w:val="32"/>
          <w:szCs w:val="32"/>
        </w:rPr>
        <w:t xml:space="preserve"> .</w:t>
      </w:r>
      <w:r w:rsidR="006B3E56" w:rsidRPr="00503980">
        <w:rPr>
          <w:rFonts w:ascii="GHEA Grapalat" w:hAnsi="GHEA Grapalat"/>
          <w:sz w:val="32"/>
          <w:szCs w:val="32"/>
        </w:rPr>
        <w:t xml:space="preserve"> </w:t>
      </w:r>
    </w:p>
    <w:p w14:paraId="12C015A2" w14:textId="77777777" w:rsidR="006B3E56" w:rsidRPr="00770B03" w:rsidRDefault="006B3E56" w:rsidP="00B46D58">
      <w:pPr>
        <w:tabs>
          <w:tab w:val="left" w:pos="7371"/>
        </w:tabs>
        <w:spacing w:after="160"/>
        <w:ind w:left="3544" w:firstLine="3"/>
        <w:jc w:val="both"/>
        <w:rPr>
          <w:rFonts w:ascii="GHEA Grapalat" w:hAnsi="GHEA Grapalat"/>
          <w:sz w:val="16"/>
        </w:rPr>
      </w:pPr>
    </w:p>
    <w:p w14:paraId="6E0AA0A5" w14:textId="77777777"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8C1CE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E08E424"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625028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4DE0F5D" w14:textId="77777777" w:rsidR="00652A78" w:rsidRDefault="00123294">
      <w:pPr>
        <w:rPr>
          <w:ins w:id="3" w:author="Inesa Kocharyan" w:date="2021-09-01T14:04:00Z"/>
          <w:rFonts w:ascii="GHEA Grapalat" w:hAnsi="GHEA Grapalat"/>
          <w:b/>
        </w:rPr>
      </w:pPr>
      <w:r>
        <w:rPr>
          <w:rFonts w:ascii="GHEA Grapalat" w:hAnsi="GHEA Grapalat"/>
          <w:b/>
        </w:rPr>
        <w:br w:type="page"/>
      </w:r>
    </w:p>
    <w:p w14:paraId="06005056"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551695EF" w14:textId="77777777"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14:paraId="5E82CF7C" w14:textId="780DA140"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1B0335">
        <w:rPr>
          <w:rFonts w:ascii="GHEA Grapalat" w:hAnsi="GHEA Grapalat"/>
        </w:rPr>
        <w:t>VHMT-GHSDB-25/01</w:t>
      </w:r>
    </w:p>
    <w:p w14:paraId="5B5EA3D5" w14:textId="77777777" w:rsidR="00123294" w:rsidRDefault="00123294" w:rsidP="00B46D58">
      <w:pPr>
        <w:rPr>
          <w:rFonts w:ascii="GHEA Grapalat" w:hAnsi="GHEA Grapalat"/>
          <w:b/>
        </w:rPr>
      </w:pPr>
    </w:p>
    <w:p w14:paraId="58C00FC6" w14:textId="77777777" w:rsidR="00B048B2" w:rsidRDefault="00B048B2" w:rsidP="00B46D58">
      <w:pPr>
        <w:rPr>
          <w:rFonts w:ascii="GHEA Grapalat" w:hAnsi="GHEA Grapalat"/>
          <w:b/>
        </w:rPr>
      </w:pPr>
    </w:p>
    <w:p w14:paraId="5B2A0043"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7558E24D"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DEEAD9D" w14:textId="77777777" w:rsidR="00A9306E" w:rsidRPr="00ED3A13" w:rsidRDefault="00A9306E" w:rsidP="00A9306E">
      <w:pPr>
        <w:ind w:left="360" w:hanging="360"/>
        <w:jc w:val="center"/>
        <w:rPr>
          <w:rFonts w:ascii="GHEA Grapalat" w:eastAsia="GHEA Grapalat" w:hAnsi="GHEA Grapalat" w:cs="GHEA Grapalat"/>
          <w:b/>
        </w:rPr>
      </w:pPr>
    </w:p>
    <w:p w14:paraId="788753CC"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AA6AB5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01FC5E37" w14:textId="77777777" w:rsidTr="00F32DDC">
        <w:tc>
          <w:tcPr>
            <w:tcW w:w="2836" w:type="dxa"/>
            <w:shd w:val="clear" w:color="auto" w:fill="D9E2F3"/>
            <w:vAlign w:val="center"/>
          </w:tcPr>
          <w:p w14:paraId="67095B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D160C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2FB59D" w14:textId="77777777" w:rsidTr="00F32DDC">
        <w:tc>
          <w:tcPr>
            <w:tcW w:w="2836" w:type="dxa"/>
            <w:shd w:val="clear" w:color="auto" w:fill="D9E2F3"/>
            <w:vAlign w:val="center"/>
          </w:tcPr>
          <w:p w14:paraId="49B708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CCCF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C8149" w14:textId="77777777" w:rsidTr="00F32DDC">
        <w:tc>
          <w:tcPr>
            <w:tcW w:w="2836" w:type="dxa"/>
            <w:shd w:val="clear" w:color="auto" w:fill="D9E2F3"/>
            <w:vAlign w:val="center"/>
          </w:tcPr>
          <w:p w14:paraId="1256E8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B2742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F724DC" w14:textId="77777777" w:rsidTr="00F32DDC">
        <w:tc>
          <w:tcPr>
            <w:tcW w:w="2836" w:type="dxa"/>
            <w:shd w:val="clear" w:color="auto" w:fill="D9E2F3"/>
            <w:vAlign w:val="center"/>
          </w:tcPr>
          <w:p w14:paraId="58388A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C1558A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0E44C2" w14:textId="77777777" w:rsidTr="00F32DDC">
        <w:tc>
          <w:tcPr>
            <w:tcW w:w="2836" w:type="dxa"/>
            <w:shd w:val="clear" w:color="auto" w:fill="D9E2F3"/>
            <w:vAlign w:val="center"/>
          </w:tcPr>
          <w:p w14:paraId="094DE11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BC2038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FAAA55" w14:textId="77777777" w:rsidTr="00F32DDC">
        <w:tc>
          <w:tcPr>
            <w:tcW w:w="2836" w:type="dxa"/>
            <w:shd w:val="clear" w:color="auto" w:fill="D9E2F3"/>
            <w:vAlign w:val="center"/>
          </w:tcPr>
          <w:p w14:paraId="1770A3D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74A2F05"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19302499" w14:textId="77777777" w:rsidTr="00F32DDC">
        <w:tc>
          <w:tcPr>
            <w:tcW w:w="2836" w:type="dxa"/>
            <w:shd w:val="clear" w:color="auto" w:fill="D9E2F3"/>
            <w:vAlign w:val="center"/>
          </w:tcPr>
          <w:p w14:paraId="52655EB6"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5EF522C"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66F8C76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DE23EB9" w14:textId="77777777" w:rsidTr="00F32DDC">
        <w:tc>
          <w:tcPr>
            <w:tcW w:w="2835" w:type="dxa"/>
            <w:shd w:val="clear" w:color="auto" w:fill="D9E2F3"/>
            <w:vAlign w:val="center"/>
          </w:tcPr>
          <w:p w14:paraId="710712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5B1F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786CF6" w14:textId="77777777" w:rsidTr="00F32DDC">
        <w:trPr>
          <w:trHeight w:val="1487"/>
        </w:trPr>
        <w:tc>
          <w:tcPr>
            <w:tcW w:w="2835" w:type="dxa"/>
            <w:shd w:val="clear" w:color="auto" w:fill="D9E2F3"/>
            <w:vAlign w:val="center"/>
          </w:tcPr>
          <w:p w14:paraId="2B8D06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C2F73C0" w14:textId="77777777" w:rsidR="00A9306E" w:rsidRPr="00FD1EE4" w:rsidRDefault="00A9306E" w:rsidP="00F32DDC">
            <w:pPr>
              <w:spacing w:before="240" w:after="240"/>
              <w:rPr>
                <w:rFonts w:ascii="GHEA Grapalat" w:eastAsia="GHEA Grapalat" w:hAnsi="GHEA Grapalat" w:cs="GHEA Grapalat"/>
              </w:rPr>
            </w:pPr>
          </w:p>
        </w:tc>
      </w:tr>
    </w:tbl>
    <w:p w14:paraId="5DF8D588"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0AE5358" w14:textId="77777777" w:rsidTr="00F32DDC">
        <w:tc>
          <w:tcPr>
            <w:tcW w:w="2835" w:type="dxa"/>
            <w:shd w:val="clear" w:color="auto" w:fill="D9E2F3"/>
            <w:vAlign w:val="center"/>
          </w:tcPr>
          <w:p w14:paraId="2E24BD24"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278D5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DA6B8" w14:textId="77777777" w:rsidTr="00F32DDC">
        <w:tc>
          <w:tcPr>
            <w:tcW w:w="2835" w:type="dxa"/>
            <w:shd w:val="clear" w:color="auto" w:fill="D9E2F3"/>
            <w:vAlign w:val="center"/>
          </w:tcPr>
          <w:p w14:paraId="3AC009D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4468A1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440418" w14:textId="77777777" w:rsidTr="00F32DDC">
        <w:tc>
          <w:tcPr>
            <w:tcW w:w="2835" w:type="dxa"/>
            <w:shd w:val="clear" w:color="auto" w:fill="D9E2F3"/>
            <w:vAlign w:val="center"/>
          </w:tcPr>
          <w:p w14:paraId="5F61CA91"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5A501D4" w14:textId="77777777" w:rsidR="00A9306E" w:rsidRPr="00FD1EE4" w:rsidRDefault="00A9306E" w:rsidP="00F32DDC">
            <w:pPr>
              <w:spacing w:before="240" w:after="240"/>
              <w:rPr>
                <w:rFonts w:ascii="GHEA Grapalat" w:eastAsia="GHEA Grapalat" w:hAnsi="GHEA Grapalat" w:cs="GHEA Grapalat"/>
              </w:rPr>
            </w:pPr>
          </w:p>
        </w:tc>
      </w:tr>
    </w:tbl>
    <w:p w14:paraId="5A5E0401" w14:textId="77777777" w:rsidR="00A9306E" w:rsidRPr="00FD1EE4" w:rsidRDefault="00A9306E" w:rsidP="00A9306E">
      <w:pPr>
        <w:rPr>
          <w:rFonts w:ascii="GHEA Grapalat" w:eastAsia="GHEA Grapalat" w:hAnsi="GHEA Grapalat" w:cs="GHEA Grapalat"/>
        </w:rPr>
      </w:pPr>
    </w:p>
    <w:p w14:paraId="63CC7ACB"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368FB52F"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2269415"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978B8E9" w14:textId="77777777" w:rsidTr="00F32DDC">
        <w:tc>
          <w:tcPr>
            <w:tcW w:w="2835" w:type="dxa"/>
            <w:shd w:val="clear" w:color="auto" w:fill="D9E2F3"/>
            <w:vAlign w:val="center"/>
          </w:tcPr>
          <w:p w14:paraId="5D0BB27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4CA21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B19735" w14:textId="77777777" w:rsidTr="00F32DDC">
        <w:tc>
          <w:tcPr>
            <w:tcW w:w="2835" w:type="dxa"/>
            <w:shd w:val="clear" w:color="auto" w:fill="D9E2F3"/>
            <w:vAlign w:val="center"/>
          </w:tcPr>
          <w:p w14:paraId="275AA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CF532FA" w14:textId="77777777" w:rsidR="00A9306E" w:rsidRPr="00FD1EE4" w:rsidRDefault="00A9306E" w:rsidP="00F32DDC">
            <w:pPr>
              <w:spacing w:before="240" w:after="240"/>
              <w:rPr>
                <w:rFonts w:ascii="GHEA Grapalat" w:eastAsia="GHEA Grapalat" w:hAnsi="GHEA Grapalat" w:cs="GHEA Grapalat"/>
              </w:rPr>
            </w:pPr>
          </w:p>
        </w:tc>
      </w:tr>
    </w:tbl>
    <w:p w14:paraId="4902A5C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D93F942" w14:textId="77777777" w:rsidTr="00F32DDC">
        <w:tc>
          <w:tcPr>
            <w:tcW w:w="2835" w:type="dxa"/>
            <w:shd w:val="clear" w:color="auto" w:fill="D9E2F3"/>
            <w:vAlign w:val="center"/>
          </w:tcPr>
          <w:p w14:paraId="059F38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857062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2DBFF8" w14:textId="77777777" w:rsidTr="00F32DDC">
        <w:tc>
          <w:tcPr>
            <w:tcW w:w="2835" w:type="dxa"/>
            <w:shd w:val="clear" w:color="auto" w:fill="D9E2F3"/>
            <w:vAlign w:val="center"/>
          </w:tcPr>
          <w:p w14:paraId="40CE32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1804D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A07C7E" w14:textId="77777777" w:rsidTr="00F32DDC">
        <w:tc>
          <w:tcPr>
            <w:tcW w:w="2835" w:type="dxa"/>
            <w:shd w:val="clear" w:color="auto" w:fill="D9E2F3"/>
            <w:vAlign w:val="center"/>
          </w:tcPr>
          <w:p w14:paraId="602A81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BDE2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4211DE" w14:textId="77777777" w:rsidTr="00F32DDC">
        <w:tc>
          <w:tcPr>
            <w:tcW w:w="2835" w:type="dxa"/>
            <w:shd w:val="clear" w:color="auto" w:fill="D9E2F3"/>
            <w:vAlign w:val="center"/>
          </w:tcPr>
          <w:p w14:paraId="7BD4CE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E08D78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329E8E" w14:textId="77777777" w:rsidTr="00F32DDC">
        <w:tc>
          <w:tcPr>
            <w:tcW w:w="2835" w:type="dxa"/>
            <w:shd w:val="clear" w:color="auto" w:fill="D9E2F3"/>
            <w:vAlign w:val="center"/>
          </w:tcPr>
          <w:p w14:paraId="15B43C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E8A85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FA2729" w14:textId="77777777" w:rsidTr="00F32DDC">
        <w:trPr>
          <w:trHeight w:val="1361"/>
        </w:trPr>
        <w:tc>
          <w:tcPr>
            <w:tcW w:w="2835" w:type="dxa"/>
            <w:shd w:val="clear" w:color="auto" w:fill="D9E2F3"/>
            <w:vAlign w:val="center"/>
          </w:tcPr>
          <w:p w14:paraId="27F9A51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2F3F7F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17DFDD" w14:textId="77777777" w:rsidTr="00F32DDC">
        <w:tc>
          <w:tcPr>
            <w:tcW w:w="2835" w:type="dxa"/>
            <w:shd w:val="clear" w:color="auto" w:fill="D9E2F3"/>
            <w:vAlign w:val="center"/>
          </w:tcPr>
          <w:p w14:paraId="64BD19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575DFCF" w14:textId="77777777" w:rsidR="00A9306E" w:rsidRPr="00FD1EE4" w:rsidRDefault="00A9306E" w:rsidP="00F32DDC">
            <w:pPr>
              <w:spacing w:before="240" w:after="240"/>
              <w:rPr>
                <w:rFonts w:ascii="GHEA Grapalat" w:eastAsia="GHEA Grapalat" w:hAnsi="GHEA Grapalat" w:cs="GHEA Grapalat"/>
              </w:rPr>
            </w:pPr>
          </w:p>
        </w:tc>
      </w:tr>
    </w:tbl>
    <w:p w14:paraId="6CF40F0D"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BCD7928" w14:textId="77777777" w:rsidTr="00F32DDC">
        <w:tc>
          <w:tcPr>
            <w:tcW w:w="2836" w:type="dxa"/>
            <w:shd w:val="clear" w:color="auto" w:fill="D9E2F3"/>
            <w:vAlign w:val="center"/>
          </w:tcPr>
          <w:p w14:paraId="69F269E5"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3D55F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02BE78" w14:textId="77777777" w:rsidTr="00F32DDC">
        <w:tc>
          <w:tcPr>
            <w:tcW w:w="2836" w:type="dxa"/>
            <w:shd w:val="clear" w:color="auto" w:fill="D9E2F3"/>
            <w:vAlign w:val="center"/>
          </w:tcPr>
          <w:p w14:paraId="14ADFBFB"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71A876D1"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6E31753"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151C9F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9BE412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2D5698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2A8B9B7" w14:textId="77777777" w:rsidTr="00F32DDC">
        <w:tc>
          <w:tcPr>
            <w:tcW w:w="2837" w:type="dxa"/>
            <w:shd w:val="clear" w:color="auto" w:fill="D9E2F3"/>
            <w:vAlign w:val="center"/>
          </w:tcPr>
          <w:p w14:paraId="703D3D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86E18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9450A3" w14:textId="77777777" w:rsidTr="00F32DDC">
        <w:tc>
          <w:tcPr>
            <w:tcW w:w="2837" w:type="dxa"/>
            <w:shd w:val="clear" w:color="auto" w:fill="D9E2F3"/>
            <w:vAlign w:val="center"/>
          </w:tcPr>
          <w:p w14:paraId="0DE981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229BF1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F657B0" w14:textId="77777777" w:rsidTr="00F32DDC">
        <w:tc>
          <w:tcPr>
            <w:tcW w:w="2837" w:type="dxa"/>
            <w:shd w:val="clear" w:color="auto" w:fill="D9E2F3"/>
            <w:vAlign w:val="center"/>
          </w:tcPr>
          <w:p w14:paraId="22E646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71A031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08AE5B4" w14:textId="77777777" w:rsidTr="00F32DDC">
        <w:tc>
          <w:tcPr>
            <w:tcW w:w="2837" w:type="dxa"/>
            <w:shd w:val="clear" w:color="auto" w:fill="D9E2F3"/>
            <w:vAlign w:val="center"/>
          </w:tcPr>
          <w:p w14:paraId="748EC0F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38ECA1C"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7EC5523"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B9AD0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A2DE8ED" w14:textId="77777777" w:rsidTr="00F32DDC">
        <w:tc>
          <w:tcPr>
            <w:tcW w:w="2837" w:type="dxa"/>
            <w:shd w:val="clear" w:color="auto" w:fill="D9E2F3"/>
            <w:vAlign w:val="center"/>
          </w:tcPr>
          <w:p w14:paraId="2D3EB658"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9E611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E10669" w14:textId="77777777" w:rsidTr="00F32DDC">
        <w:tc>
          <w:tcPr>
            <w:tcW w:w="2837" w:type="dxa"/>
            <w:shd w:val="clear" w:color="auto" w:fill="D9E2F3"/>
            <w:vAlign w:val="center"/>
          </w:tcPr>
          <w:p w14:paraId="7E4DB66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65C1D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B4F404" w14:textId="77777777" w:rsidTr="00F32DDC">
        <w:tc>
          <w:tcPr>
            <w:tcW w:w="2837" w:type="dxa"/>
            <w:shd w:val="clear" w:color="auto" w:fill="D9E2F3"/>
            <w:vAlign w:val="center"/>
          </w:tcPr>
          <w:p w14:paraId="51BFA5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04240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E1ED4C" w14:textId="77777777" w:rsidTr="00F32DDC">
        <w:tc>
          <w:tcPr>
            <w:tcW w:w="2837" w:type="dxa"/>
            <w:shd w:val="clear" w:color="auto" w:fill="D9E2F3"/>
            <w:vAlign w:val="center"/>
          </w:tcPr>
          <w:p w14:paraId="61020D6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6C8FAFE"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7519C32"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6597338"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40A619CA"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F382A2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81BCD8A" w14:textId="77777777" w:rsidTr="00F32DDC">
        <w:tc>
          <w:tcPr>
            <w:tcW w:w="2836" w:type="dxa"/>
            <w:shd w:val="clear" w:color="auto" w:fill="D9E2F3"/>
            <w:vAlign w:val="center"/>
          </w:tcPr>
          <w:p w14:paraId="68B711B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22F35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81BCFD" w14:textId="77777777" w:rsidTr="00F32DDC">
        <w:tc>
          <w:tcPr>
            <w:tcW w:w="2836" w:type="dxa"/>
            <w:shd w:val="clear" w:color="auto" w:fill="D9E2F3"/>
            <w:vAlign w:val="center"/>
          </w:tcPr>
          <w:p w14:paraId="5DA924C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CF524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587C2C" w14:textId="77777777" w:rsidTr="00F32DDC">
        <w:tc>
          <w:tcPr>
            <w:tcW w:w="2836" w:type="dxa"/>
            <w:shd w:val="clear" w:color="auto" w:fill="D9E2F3"/>
            <w:vAlign w:val="center"/>
          </w:tcPr>
          <w:p w14:paraId="433BF34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DF0BB9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82A333" w14:textId="77777777" w:rsidTr="00F32DDC">
        <w:tc>
          <w:tcPr>
            <w:tcW w:w="2836" w:type="dxa"/>
            <w:shd w:val="clear" w:color="auto" w:fill="D9E2F3"/>
            <w:vAlign w:val="center"/>
          </w:tcPr>
          <w:p w14:paraId="28A07D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FF69A1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C5BD3E8" w14:textId="77777777" w:rsidTr="00F32DDC">
        <w:tc>
          <w:tcPr>
            <w:tcW w:w="2836" w:type="dxa"/>
            <w:shd w:val="clear" w:color="auto" w:fill="D9E2F3"/>
            <w:vAlign w:val="center"/>
          </w:tcPr>
          <w:p w14:paraId="08BBA78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215E0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518B57" w14:textId="77777777" w:rsidTr="00F32DDC">
        <w:tc>
          <w:tcPr>
            <w:tcW w:w="2836" w:type="dxa"/>
            <w:shd w:val="clear" w:color="auto" w:fill="D9E2F3"/>
            <w:vAlign w:val="center"/>
          </w:tcPr>
          <w:p w14:paraId="29DD40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8108F2D" w14:textId="77777777" w:rsidR="00A9306E" w:rsidRPr="00FD1EE4" w:rsidRDefault="00A9306E" w:rsidP="00F32DDC">
            <w:pPr>
              <w:spacing w:before="240" w:after="240"/>
              <w:rPr>
                <w:rFonts w:ascii="GHEA Grapalat" w:eastAsia="GHEA Grapalat" w:hAnsi="GHEA Grapalat" w:cs="GHEA Grapalat"/>
              </w:rPr>
            </w:pPr>
          </w:p>
        </w:tc>
      </w:tr>
    </w:tbl>
    <w:p w14:paraId="395B41D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B28EFC6" w14:textId="77777777" w:rsidTr="00F32DDC">
        <w:tc>
          <w:tcPr>
            <w:tcW w:w="2977" w:type="dxa"/>
            <w:shd w:val="clear" w:color="auto" w:fill="D9E2F3"/>
            <w:vAlign w:val="center"/>
          </w:tcPr>
          <w:p w14:paraId="7CFA195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1AB13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4C6298" w14:textId="77777777" w:rsidTr="00F32DDC">
        <w:tc>
          <w:tcPr>
            <w:tcW w:w="2977" w:type="dxa"/>
            <w:shd w:val="clear" w:color="auto" w:fill="D9E2F3"/>
            <w:vAlign w:val="center"/>
          </w:tcPr>
          <w:p w14:paraId="2C8355F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586F40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C4423D8" w14:textId="77777777" w:rsidTr="00F32DDC">
        <w:tc>
          <w:tcPr>
            <w:tcW w:w="2977" w:type="dxa"/>
            <w:shd w:val="clear" w:color="auto" w:fill="D9E2F3"/>
            <w:vAlign w:val="center"/>
          </w:tcPr>
          <w:p w14:paraId="3E6F47F2"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E27E9E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9B99CC" w14:textId="77777777" w:rsidTr="00F32DDC">
        <w:tc>
          <w:tcPr>
            <w:tcW w:w="2977" w:type="dxa"/>
            <w:shd w:val="clear" w:color="auto" w:fill="D9E2F3"/>
            <w:vAlign w:val="center"/>
          </w:tcPr>
          <w:p w14:paraId="0D1FFDC6"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F57426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77D608" w14:textId="77777777" w:rsidTr="00F32DDC">
        <w:tc>
          <w:tcPr>
            <w:tcW w:w="2977" w:type="dxa"/>
            <w:shd w:val="clear" w:color="auto" w:fill="D9E2F3"/>
            <w:vAlign w:val="center"/>
          </w:tcPr>
          <w:p w14:paraId="796817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951D57D" w14:textId="77777777" w:rsidR="00A9306E" w:rsidRPr="00FD1EE4" w:rsidRDefault="00A9306E" w:rsidP="00F32DDC">
            <w:pPr>
              <w:spacing w:before="240" w:after="240"/>
              <w:rPr>
                <w:rFonts w:ascii="GHEA Grapalat" w:eastAsia="GHEA Grapalat" w:hAnsi="GHEA Grapalat" w:cs="GHEA Grapalat"/>
              </w:rPr>
            </w:pPr>
          </w:p>
        </w:tc>
      </w:tr>
    </w:tbl>
    <w:p w14:paraId="675ABE8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F2E5848" w14:textId="77777777" w:rsidTr="00F32DDC">
        <w:tc>
          <w:tcPr>
            <w:tcW w:w="2943" w:type="dxa"/>
            <w:shd w:val="clear" w:color="auto" w:fill="D9E2F3"/>
            <w:vAlign w:val="center"/>
          </w:tcPr>
          <w:p w14:paraId="1F4C482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C7853A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70ABCC" w14:textId="77777777" w:rsidTr="00F32DDC">
        <w:tc>
          <w:tcPr>
            <w:tcW w:w="2943" w:type="dxa"/>
            <w:shd w:val="clear" w:color="auto" w:fill="D9E2F3"/>
            <w:vAlign w:val="center"/>
          </w:tcPr>
          <w:p w14:paraId="6FFD8C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D03521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6E94489" w14:textId="77777777" w:rsidTr="00F32DDC">
        <w:tc>
          <w:tcPr>
            <w:tcW w:w="2943" w:type="dxa"/>
            <w:shd w:val="clear" w:color="auto" w:fill="D9E2F3"/>
            <w:vAlign w:val="center"/>
          </w:tcPr>
          <w:p w14:paraId="047B858F"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11BF67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2D3AC9" w14:textId="77777777" w:rsidTr="00F32DDC">
        <w:tc>
          <w:tcPr>
            <w:tcW w:w="2943" w:type="dxa"/>
            <w:shd w:val="clear" w:color="auto" w:fill="D9E2F3"/>
            <w:vAlign w:val="center"/>
          </w:tcPr>
          <w:p w14:paraId="6DF73BBF"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0BBF184" w14:textId="77777777" w:rsidR="00A9306E" w:rsidRPr="00FD1EE4" w:rsidRDefault="00A9306E" w:rsidP="00F32DDC">
            <w:pPr>
              <w:spacing w:before="240" w:after="240"/>
              <w:rPr>
                <w:rFonts w:ascii="GHEA Grapalat" w:eastAsia="GHEA Grapalat" w:hAnsi="GHEA Grapalat" w:cs="GHEA Grapalat"/>
              </w:rPr>
            </w:pPr>
          </w:p>
        </w:tc>
      </w:tr>
    </w:tbl>
    <w:p w14:paraId="3334DEB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371CA77" w14:textId="77777777" w:rsidTr="00F32DDC">
        <w:tc>
          <w:tcPr>
            <w:tcW w:w="2837" w:type="dxa"/>
            <w:shd w:val="clear" w:color="auto" w:fill="D9E2F3"/>
            <w:vAlign w:val="center"/>
          </w:tcPr>
          <w:p w14:paraId="0E5157C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1A0DE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677C93" w14:textId="77777777" w:rsidTr="00F32DDC">
        <w:tc>
          <w:tcPr>
            <w:tcW w:w="2837" w:type="dxa"/>
            <w:shd w:val="clear" w:color="auto" w:fill="D9E2F3"/>
            <w:vAlign w:val="center"/>
          </w:tcPr>
          <w:p w14:paraId="6F712B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3B0A2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C3CD05" w14:textId="77777777" w:rsidTr="00F32DDC">
        <w:tc>
          <w:tcPr>
            <w:tcW w:w="2837" w:type="dxa"/>
            <w:shd w:val="clear" w:color="auto" w:fill="D9E2F3"/>
            <w:vAlign w:val="center"/>
          </w:tcPr>
          <w:p w14:paraId="3F22CD6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52E8C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4A0C2A" w14:textId="77777777" w:rsidTr="00F32DDC">
        <w:tc>
          <w:tcPr>
            <w:tcW w:w="2837" w:type="dxa"/>
            <w:shd w:val="clear" w:color="auto" w:fill="D9E2F3"/>
            <w:vAlign w:val="center"/>
          </w:tcPr>
          <w:p w14:paraId="539D27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F06647E" w14:textId="77777777" w:rsidR="00A9306E" w:rsidRPr="00FD1EE4" w:rsidRDefault="00A9306E" w:rsidP="00F32DDC">
            <w:pPr>
              <w:spacing w:before="240" w:after="240"/>
              <w:rPr>
                <w:rFonts w:ascii="GHEA Grapalat" w:eastAsia="GHEA Grapalat" w:hAnsi="GHEA Grapalat" w:cs="GHEA Grapalat"/>
              </w:rPr>
            </w:pPr>
          </w:p>
        </w:tc>
      </w:tr>
    </w:tbl>
    <w:p w14:paraId="0AC191A9"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582C857" w14:textId="77777777" w:rsidTr="00F32DDC">
        <w:trPr>
          <w:trHeight w:val="924"/>
        </w:trPr>
        <w:tc>
          <w:tcPr>
            <w:tcW w:w="9016" w:type="dxa"/>
            <w:gridSpan w:val="2"/>
            <w:vAlign w:val="center"/>
          </w:tcPr>
          <w:p w14:paraId="3EFDB12C" w14:textId="77777777" w:rsidR="00A9306E" w:rsidRPr="00FD1EE4" w:rsidRDefault="00E65A8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0594977A" w14:textId="77777777" w:rsidTr="00F32DDC">
        <w:trPr>
          <w:trHeight w:val="684"/>
        </w:trPr>
        <w:tc>
          <w:tcPr>
            <w:tcW w:w="4508" w:type="dxa"/>
            <w:shd w:val="clear" w:color="auto" w:fill="D9E2F3"/>
            <w:vAlign w:val="center"/>
          </w:tcPr>
          <w:p w14:paraId="254C85E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3B9AFA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D3BAF3" w14:textId="77777777" w:rsidTr="00F32DDC">
        <w:trPr>
          <w:trHeight w:val="1282"/>
        </w:trPr>
        <w:tc>
          <w:tcPr>
            <w:tcW w:w="4508" w:type="dxa"/>
            <w:shd w:val="clear" w:color="auto" w:fill="D9E2F3"/>
            <w:vAlign w:val="center"/>
          </w:tcPr>
          <w:p w14:paraId="3083D5D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CAEC376" w14:textId="77777777" w:rsidR="00A9306E" w:rsidRPr="006B364D" w:rsidRDefault="00E65A8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78D6E77" w14:textId="77777777" w:rsidR="00A9306E" w:rsidRPr="00F10CBA" w:rsidRDefault="00E65A8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369E3A15" w14:textId="77777777" w:rsidTr="00F32DDC">
        <w:tc>
          <w:tcPr>
            <w:tcW w:w="9016" w:type="dxa"/>
            <w:gridSpan w:val="2"/>
            <w:vAlign w:val="center"/>
          </w:tcPr>
          <w:p w14:paraId="50B7CF72"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63DF824" w14:textId="77777777" w:rsidTr="00F32DDC">
        <w:tc>
          <w:tcPr>
            <w:tcW w:w="9016" w:type="dxa"/>
            <w:gridSpan w:val="2"/>
            <w:vAlign w:val="center"/>
          </w:tcPr>
          <w:p w14:paraId="6F270028" w14:textId="77777777" w:rsidR="00A9306E" w:rsidRPr="00FD1EE4" w:rsidRDefault="00E65A8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52654F6C"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3564ED52" w14:textId="77777777" w:rsidTr="00F32DDC">
        <w:trPr>
          <w:trHeight w:val="924"/>
        </w:trPr>
        <w:tc>
          <w:tcPr>
            <w:tcW w:w="9016" w:type="dxa"/>
            <w:gridSpan w:val="2"/>
            <w:vAlign w:val="center"/>
          </w:tcPr>
          <w:p w14:paraId="13A4D3FB" w14:textId="77777777" w:rsidR="00A9306E" w:rsidRPr="00FD1EE4" w:rsidRDefault="00E65A8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07C9DDFF" w14:textId="77777777" w:rsidTr="00F32DDC">
        <w:trPr>
          <w:trHeight w:val="684"/>
        </w:trPr>
        <w:tc>
          <w:tcPr>
            <w:tcW w:w="4508" w:type="dxa"/>
            <w:shd w:val="clear" w:color="auto" w:fill="D9E2F3"/>
            <w:vAlign w:val="center"/>
          </w:tcPr>
          <w:p w14:paraId="7BF131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6F14B0A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9F9574" w14:textId="77777777" w:rsidTr="00F32DDC">
        <w:trPr>
          <w:trHeight w:val="1282"/>
        </w:trPr>
        <w:tc>
          <w:tcPr>
            <w:tcW w:w="4508" w:type="dxa"/>
            <w:shd w:val="clear" w:color="auto" w:fill="D9E2F3"/>
            <w:vAlign w:val="center"/>
          </w:tcPr>
          <w:p w14:paraId="665645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6BC9123" w14:textId="77777777" w:rsidR="00A9306E" w:rsidRPr="00C843BA" w:rsidRDefault="00E65A8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5B18AC87" w14:textId="77777777" w:rsidR="00A9306E" w:rsidRPr="00C843BA" w:rsidRDefault="00E65A8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67963A7" w14:textId="77777777" w:rsidTr="00F32DDC">
        <w:tc>
          <w:tcPr>
            <w:tcW w:w="9016" w:type="dxa"/>
            <w:gridSpan w:val="2"/>
            <w:vAlign w:val="center"/>
          </w:tcPr>
          <w:p w14:paraId="713557E2"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37D9675" w14:textId="77777777" w:rsidTr="00F32DDC">
        <w:tc>
          <w:tcPr>
            <w:tcW w:w="9016" w:type="dxa"/>
            <w:gridSpan w:val="2"/>
            <w:vAlign w:val="center"/>
          </w:tcPr>
          <w:p w14:paraId="19F0BC89"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15143825" w14:textId="77777777" w:rsidTr="00F32DDC">
        <w:tc>
          <w:tcPr>
            <w:tcW w:w="9016" w:type="dxa"/>
            <w:gridSpan w:val="2"/>
            <w:vAlign w:val="center"/>
          </w:tcPr>
          <w:p w14:paraId="4401D34E"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C24DA09" w14:textId="77777777" w:rsidTr="00F32DDC">
        <w:tc>
          <w:tcPr>
            <w:tcW w:w="9016" w:type="dxa"/>
            <w:gridSpan w:val="2"/>
            <w:vAlign w:val="center"/>
          </w:tcPr>
          <w:p w14:paraId="43BAB0FE" w14:textId="77777777" w:rsidR="00A9306E" w:rsidRPr="00FD1EE4" w:rsidRDefault="00E65A88"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5CCD7C56"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FF19DE6" w14:textId="77777777" w:rsidTr="00F32DDC">
        <w:tc>
          <w:tcPr>
            <w:tcW w:w="2837" w:type="dxa"/>
            <w:shd w:val="clear" w:color="auto" w:fill="D9E2F3"/>
            <w:vAlign w:val="center"/>
          </w:tcPr>
          <w:p w14:paraId="5227CCD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BE9B5D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0D4305" w14:textId="77777777" w:rsidTr="00F32DDC">
        <w:tc>
          <w:tcPr>
            <w:tcW w:w="2837" w:type="dxa"/>
            <w:shd w:val="clear" w:color="auto" w:fill="D9E2F3"/>
            <w:vAlign w:val="center"/>
          </w:tcPr>
          <w:p w14:paraId="63433B26"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14:paraId="2540FC4B" w14:textId="77777777" w:rsidR="00A9306E" w:rsidRPr="00B23852" w:rsidRDefault="00E65A8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91B9AC5" w14:textId="77777777" w:rsidR="00A9306E" w:rsidRPr="00FD1EE4" w:rsidRDefault="00E65A88"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255F5A0" w14:textId="77777777" w:rsidTr="00F32DDC">
        <w:tc>
          <w:tcPr>
            <w:tcW w:w="2837" w:type="dxa"/>
            <w:shd w:val="clear" w:color="auto" w:fill="D9E2F3"/>
            <w:vAlign w:val="center"/>
          </w:tcPr>
          <w:p w14:paraId="6ED0ED4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02BD485" w14:textId="77777777" w:rsidR="00A9306E" w:rsidRPr="005600B4" w:rsidRDefault="00E65A8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C84EBC7" w14:textId="77777777" w:rsidR="00A9306E" w:rsidRPr="005600B4" w:rsidRDefault="00E65A8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16BCEE2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DFCA08E" w14:textId="77777777" w:rsidTr="00F32DDC">
        <w:tc>
          <w:tcPr>
            <w:tcW w:w="2837" w:type="dxa"/>
            <w:shd w:val="clear" w:color="auto" w:fill="D9E2F3"/>
            <w:vAlign w:val="center"/>
          </w:tcPr>
          <w:p w14:paraId="6908ADF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D0619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DBB843" w14:textId="77777777" w:rsidTr="00F32DDC">
        <w:tc>
          <w:tcPr>
            <w:tcW w:w="2837" w:type="dxa"/>
            <w:shd w:val="clear" w:color="auto" w:fill="D9E2F3"/>
            <w:vAlign w:val="center"/>
          </w:tcPr>
          <w:p w14:paraId="1FA8395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3AC523D" w14:textId="77777777" w:rsidR="00A9306E" w:rsidRPr="00FD1EE4" w:rsidRDefault="00A9306E" w:rsidP="00F32DDC">
            <w:pPr>
              <w:spacing w:before="240" w:after="240"/>
              <w:rPr>
                <w:rFonts w:ascii="GHEA Grapalat" w:eastAsia="GHEA Grapalat" w:hAnsi="GHEA Grapalat" w:cs="GHEA Grapalat"/>
              </w:rPr>
            </w:pPr>
          </w:p>
        </w:tc>
      </w:tr>
    </w:tbl>
    <w:p w14:paraId="0C38D4D5"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B49B7D5"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61E590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550C397" w14:textId="77777777" w:rsidTr="00F32DDC">
        <w:tc>
          <w:tcPr>
            <w:tcW w:w="2835" w:type="dxa"/>
            <w:shd w:val="clear" w:color="auto" w:fill="D9E2F3"/>
            <w:vAlign w:val="center"/>
          </w:tcPr>
          <w:p w14:paraId="6549EB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FD6FA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ADC6A7" w14:textId="77777777" w:rsidTr="00F32DDC">
        <w:tc>
          <w:tcPr>
            <w:tcW w:w="2835" w:type="dxa"/>
            <w:shd w:val="clear" w:color="auto" w:fill="D9E2F3"/>
            <w:vAlign w:val="center"/>
          </w:tcPr>
          <w:p w14:paraId="166C5B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610B99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581CFA" w14:textId="77777777" w:rsidTr="00F32DDC">
        <w:tc>
          <w:tcPr>
            <w:tcW w:w="2835" w:type="dxa"/>
            <w:shd w:val="clear" w:color="auto" w:fill="D9E2F3"/>
            <w:vAlign w:val="center"/>
          </w:tcPr>
          <w:p w14:paraId="57AACF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4E0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B14FAB" w14:textId="77777777" w:rsidTr="00F32DDC">
        <w:tc>
          <w:tcPr>
            <w:tcW w:w="2835" w:type="dxa"/>
            <w:shd w:val="clear" w:color="auto" w:fill="D9E2F3"/>
            <w:vAlign w:val="center"/>
          </w:tcPr>
          <w:p w14:paraId="065C77C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6C59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715C69" w14:textId="77777777" w:rsidTr="00F32DDC">
        <w:tc>
          <w:tcPr>
            <w:tcW w:w="2835" w:type="dxa"/>
            <w:shd w:val="clear" w:color="auto" w:fill="D9E2F3"/>
            <w:vAlign w:val="center"/>
          </w:tcPr>
          <w:p w14:paraId="0C4A55B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AC764C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22118" w14:textId="77777777" w:rsidTr="00F32DDC">
        <w:tc>
          <w:tcPr>
            <w:tcW w:w="2835" w:type="dxa"/>
            <w:shd w:val="clear" w:color="auto" w:fill="D9E2F3"/>
            <w:vAlign w:val="center"/>
          </w:tcPr>
          <w:p w14:paraId="0DF324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3CFF6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3F7172" w14:textId="77777777" w:rsidTr="00F32DDC">
        <w:tc>
          <w:tcPr>
            <w:tcW w:w="2835" w:type="dxa"/>
            <w:shd w:val="clear" w:color="auto" w:fill="D9E2F3"/>
            <w:vAlign w:val="center"/>
          </w:tcPr>
          <w:p w14:paraId="4A2C4D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0964E1D" w14:textId="77777777" w:rsidR="00A9306E" w:rsidRPr="00FD1EE4" w:rsidRDefault="00A9306E" w:rsidP="00F32DDC">
            <w:pPr>
              <w:spacing w:before="240" w:after="240"/>
              <w:rPr>
                <w:rFonts w:ascii="GHEA Grapalat" w:eastAsia="GHEA Grapalat" w:hAnsi="GHEA Grapalat" w:cs="GHEA Grapalat"/>
              </w:rPr>
            </w:pPr>
          </w:p>
        </w:tc>
      </w:tr>
    </w:tbl>
    <w:p w14:paraId="39F004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4CFD629" w14:textId="77777777" w:rsidTr="00F32DDC">
        <w:trPr>
          <w:trHeight w:val="853"/>
        </w:trPr>
        <w:tc>
          <w:tcPr>
            <w:tcW w:w="2835" w:type="dxa"/>
            <w:vMerge w:val="restart"/>
            <w:shd w:val="clear" w:color="auto" w:fill="D9E2F3"/>
            <w:vAlign w:val="center"/>
          </w:tcPr>
          <w:p w14:paraId="47DAEDB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4DE076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7F4AE3" w14:textId="77777777" w:rsidTr="00F32DDC">
        <w:trPr>
          <w:trHeight w:val="850"/>
        </w:trPr>
        <w:tc>
          <w:tcPr>
            <w:tcW w:w="2835" w:type="dxa"/>
            <w:vMerge/>
            <w:shd w:val="clear" w:color="auto" w:fill="D9E2F3"/>
            <w:vAlign w:val="center"/>
          </w:tcPr>
          <w:p w14:paraId="7457BC8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E7AA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11469C" w14:textId="77777777" w:rsidTr="00F32DDC">
        <w:trPr>
          <w:trHeight w:val="850"/>
        </w:trPr>
        <w:tc>
          <w:tcPr>
            <w:tcW w:w="2835" w:type="dxa"/>
            <w:vMerge/>
            <w:shd w:val="clear" w:color="auto" w:fill="D9E2F3"/>
            <w:vAlign w:val="center"/>
          </w:tcPr>
          <w:p w14:paraId="7C68BA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C8EB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1D75A0" w14:textId="77777777" w:rsidTr="00F32DDC">
        <w:trPr>
          <w:trHeight w:val="850"/>
        </w:trPr>
        <w:tc>
          <w:tcPr>
            <w:tcW w:w="2835" w:type="dxa"/>
            <w:vMerge/>
            <w:shd w:val="clear" w:color="auto" w:fill="D9E2F3"/>
            <w:vAlign w:val="center"/>
          </w:tcPr>
          <w:p w14:paraId="44CEAD6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7DE52D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6F2735" w14:textId="77777777" w:rsidTr="00F32DDC">
        <w:trPr>
          <w:trHeight w:val="850"/>
        </w:trPr>
        <w:tc>
          <w:tcPr>
            <w:tcW w:w="2835" w:type="dxa"/>
            <w:vMerge/>
            <w:shd w:val="clear" w:color="auto" w:fill="D9E2F3"/>
            <w:vAlign w:val="center"/>
          </w:tcPr>
          <w:p w14:paraId="00363B5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8F45A2" w14:textId="77777777" w:rsidR="00A9306E" w:rsidRPr="00FD1EE4" w:rsidRDefault="00A9306E" w:rsidP="00F32DDC">
            <w:pPr>
              <w:spacing w:before="240" w:after="240"/>
              <w:rPr>
                <w:rFonts w:ascii="GHEA Grapalat" w:eastAsia="GHEA Grapalat" w:hAnsi="GHEA Grapalat" w:cs="GHEA Grapalat"/>
              </w:rPr>
            </w:pPr>
          </w:p>
        </w:tc>
      </w:tr>
    </w:tbl>
    <w:p w14:paraId="7D3FC576"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D72EEC5" w14:textId="77777777" w:rsidTr="00F32DDC">
        <w:tc>
          <w:tcPr>
            <w:tcW w:w="2835" w:type="dxa"/>
            <w:shd w:val="clear" w:color="auto" w:fill="D9E2F3"/>
            <w:vAlign w:val="center"/>
          </w:tcPr>
          <w:p w14:paraId="12873C5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92221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C4B2A1" w14:textId="77777777" w:rsidTr="00F32DDC">
        <w:tc>
          <w:tcPr>
            <w:tcW w:w="2835" w:type="dxa"/>
            <w:shd w:val="clear" w:color="auto" w:fill="D9E2F3"/>
            <w:vAlign w:val="center"/>
          </w:tcPr>
          <w:p w14:paraId="1D3EDE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FE0F932" w14:textId="77777777" w:rsidR="00A9306E" w:rsidRPr="00FD1EE4" w:rsidRDefault="00A9306E" w:rsidP="00F32DDC">
            <w:pPr>
              <w:spacing w:before="240" w:after="240"/>
              <w:rPr>
                <w:rFonts w:ascii="GHEA Grapalat" w:eastAsia="GHEA Grapalat" w:hAnsi="GHEA Grapalat" w:cs="GHEA Grapalat"/>
              </w:rPr>
            </w:pPr>
          </w:p>
        </w:tc>
      </w:tr>
    </w:tbl>
    <w:p w14:paraId="49059E8F"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7A0A624"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0EF2F1A2" w14:textId="77777777" w:rsidTr="00F32DDC">
        <w:tc>
          <w:tcPr>
            <w:tcW w:w="9016" w:type="dxa"/>
            <w:shd w:val="clear" w:color="auto" w:fill="DBE5F1" w:themeFill="accent1" w:themeFillTint="33"/>
          </w:tcPr>
          <w:p w14:paraId="6912BD3E"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5A98A6F9" w14:textId="77777777" w:rsidTr="00F32DDC">
        <w:trPr>
          <w:trHeight w:val="10187"/>
        </w:trPr>
        <w:tc>
          <w:tcPr>
            <w:tcW w:w="9016" w:type="dxa"/>
          </w:tcPr>
          <w:p w14:paraId="192C7BDE" w14:textId="77777777" w:rsidR="00A9306E" w:rsidRPr="00FD1EE4" w:rsidRDefault="00A9306E" w:rsidP="00F32DDC">
            <w:pPr>
              <w:rPr>
                <w:rFonts w:ascii="GHEA Grapalat" w:eastAsia="GHEA Grapalat" w:hAnsi="GHEA Grapalat" w:cs="GHEA Grapalat"/>
                <w:b/>
                <w:color w:val="000000"/>
              </w:rPr>
            </w:pPr>
          </w:p>
        </w:tc>
      </w:tr>
    </w:tbl>
    <w:p w14:paraId="2D4A888F"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1F659138" w14:textId="77777777" w:rsidR="00A9306E" w:rsidRDefault="00A9306E" w:rsidP="00A9306E">
      <w:pPr>
        <w:rPr>
          <w:rFonts w:ascii="GHEA Grapalat" w:hAnsi="GHEA Grapalat"/>
          <w:b/>
        </w:rPr>
      </w:pPr>
    </w:p>
    <w:p w14:paraId="1680DED3" w14:textId="77777777" w:rsidR="00A9306E" w:rsidRDefault="00A9306E" w:rsidP="00A9306E">
      <w:pPr>
        <w:rPr>
          <w:ins w:id="5" w:author="Inesa Kocharyan" w:date="2021-09-01T11:45:00Z"/>
          <w:rFonts w:ascii="GHEA Grapalat" w:hAnsi="GHEA Grapalat"/>
          <w:b/>
        </w:rPr>
      </w:pPr>
    </w:p>
    <w:p w14:paraId="68F0F115" w14:textId="77777777" w:rsidR="00A9306E" w:rsidRDefault="00A9306E" w:rsidP="00A9306E">
      <w:pPr>
        <w:rPr>
          <w:rFonts w:ascii="GHEA Grapalat" w:hAnsi="GHEA Grapalat"/>
          <w:b/>
        </w:rPr>
      </w:pPr>
      <w:r>
        <w:rPr>
          <w:rFonts w:ascii="GHEA Grapalat" w:hAnsi="GHEA Grapalat"/>
          <w:b/>
        </w:rPr>
        <w:br w:type="page"/>
      </w:r>
    </w:p>
    <w:p w14:paraId="7E5DA7D0"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69FBDA0F"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DE96942"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E77F3D2"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AD1C064"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BCE94F8"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F35C35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C949562"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33BF44"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3D9EC6"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5600CA33"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759F02C"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5FCC88"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063663B0"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F9B081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9923A31"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9CF299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B7A6941"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224CAB1"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880A73E"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A9CBF2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A5F1064"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C04AD8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A81449F"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1C324CE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0BDC64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B6DB6F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10FBA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592C19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19466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6AE85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04A464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561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2D0F9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6068B7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4420D0C9"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9F67B39" w14:textId="77777777" w:rsidR="00B32672" w:rsidRPr="00B32672" w:rsidRDefault="00B32672" w:rsidP="00A9306E">
      <w:pPr>
        <w:spacing w:line="360" w:lineRule="auto"/>
        <w:contextualSpacing/>
        <w:jc w:val="both"/>
        <w:rPr>
          <w:rFonts w:ascii="GHEA Grapalat" w:hAnsi="GHEA Grapalat"/>
        </w:rPr>
      </w:pPr>
    </w:p>
    <w:p w14:paraId="3FE2092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D85258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FCC2FE" w14:textId="77777777" w:rsidR="00A9306E" w:rsidRDefault="00A9306E">
      <w:pPr>
        <w:rPr>
          <w:rFonts w:ascii="GHEA Grapalat" w:hAnsi="GHEA Grapalat"/>
          <w:b/>
        </w:rPr>
      </w:pPr>
      <w:r>
        <w:rPr>
          <w:rFonts w:ascii="GHEA Grapalat" w:hAnsi="GHEA Grapalat"/>
          <w:b/>
        </w:rPr>
        <w:br w:type="page"/>
      </w:r>
    </w:p>
    <w:p w14:paraId="16D17127"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BEEA7B3" w14:textId="0A02CA4F"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754B7">
        <w:rPr>
          <w:rFonts w:ascii="GHEA Grapalat" w:hAnsi="GHEA Grapalat"/>
          <w:b/>
          <w:sz w:val="24"/>
          <w:szCs w:val="24"/>
        </w:rPr>
        <w:t>VHMT-GHSDB-25/01</w:t>
      </w:r>
      <w:r w:rsidR="00DC619D">
        <w:rPr>
          <w:rStyle w:val="af6"/>
          <w:rFonts w:ascii="GHEA Grapalat" w:hAnsi="GHEA Grapalat"/>
          <w:b/>
          <w:sz w:val="24"/>
          <w:szCs w:val="24"/>
        </w:rPr>
        <w:footnoteReference w:customMarkFollows="1" w:id="14"/>
        <w:t>*</w:t>
      </w:r>
    </w:p>
    <w:p w14:paraId="0DA4899F" w14:textId="77777777" w:rsidR="00B2572B" w:rsidRPr="009044F1" w:rsidRDefault="00B2572B" w:rsidP="00B46D58">
      <w:pPr>
        <w:widowControl w:val="0"/>
        <w:spacing w:after="120"/>
        <w:ind w:firstLine="567"/>
        <w:jc w:val="center"/>
        <w:rPr>
          <w:rFonts w:ascii="GHEA Grapalat" w:hAnsi="GHEA Grapalat"/>
        </w:rPr>
      </w:pPr>
    </w:p>
    <w:p w14:paraId="7C405B8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C03F773" w14:textId="77777777" w:rsidR="00B2572B" w:rsidRPr="009044F1" w:rsidRDefault="00B2572B" w:rsidP="00B46D58">
      <w:pPr>
        <w:widowControl w:val="0"/>
        <w:spacing w:after="120"/>
        <w:ind w:firstLine="567"/>
        <w:jc w:val="center"/>
        <w:rPr>
          <w:rFonts w:ascii="GHEA Grapalat" w:hAnsi="GHEA Grapalat"/>
        </w:rPr>
      </w:pPr>
    </w:p>
    <w:p w14:paraId="4F38D39D" w14:textId="371D1F6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8754B7">
        <w:rPr>
          <w:rFonts w:ascii="GHEA Grapalat" w:hAnsi="GHEA Grapalat"/>
          <w:spacing w:val="-6"/>
        </w:rPr>
        <w:t>VHMT-GHSDB-25/01</w:t>
      </w:r>
      <w:r w:rsidRPr="005744FC">
        <w:rPr>
          <w:rFonts w:ascii="GHEA Grapalat" w:hAnsi="GHEA Grapalat"/>
          <w:spacing w:val="-6"/>
        </w:rPr>
        <w:t>*,</w:t>
      </w:r>
      <w:r w:rsidRPr="009044F1">
        <w:rPr>
          <w:rFonts w:ascii="GHEA Grapalat" w:hAnsi="GHEA Grapalat"/>
        </w:rPr>
        <w:t xml:space="preserve"> </w:t>
      </w:r>
    </w:p>
    <w:p w14:paraId="521B09E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2578A8D"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36B46CC"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587D8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3398EA4B"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2787938A"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733CDDB"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396D114B"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83D2FB5"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E5BF4D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8CCBDE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19D88E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0959007D"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C610ED3"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2826463"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F51D220"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60F6FD40"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7E5E791B"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73545074"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67482A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EC5A9FF"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7017673D"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CE07390"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9BE4470" w14:textId="77777777" w:rsidR="004A317B" w:rsidRPr="005744FC" w:rsidRDefault="004A317B" w:rsidP="00B46D58">
            <w:pPr>
              <w:widowControl w:val="0"/>
              <w:jc w:val="center"/>
              <w:rPr>
                <w:rFonts w:ascii="GHEA Grapalat" w:hAnsi="GHEA Grapalat"/>
                <w:sz w:val="20"/>
                <w:szCs w:val="20"/>
              </w:rPr>
            </w:pPr>
          </w:p>
        </w:tc>
      </w:tr>
    </w:tbl>
    <w:p w14:paraId="089F1C52"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B0E328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AB65757" w14:textId="77777777" w:rsidR="00DC619D" w:rsidRPr="00D3436F" w:rsidRDefault="00DC619D" w:rsidP="00B46D58">
      <w:pPr>
        <w:widowControl w:val="0"/>
        <w:spacing w:after="160"/>
        <w:jc w:val="both"/>
        <w:rPr>
          <w:rFonts w:ascii="GHEA Grapalat" w:hAnsi="GHEA Grapalat"/>
          <w:lang w:val="es-ES"/>
        </w:rPr>
      </w:pPr>
    </w:p>
    <w:p w14:paraId="504171B5"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9B40311" w14:textId="77777777" w:rsidR="00B217BB" w:rsidRDefault="00B217BB" w:rsidP="00B46D58">
      <w:pPr>
        <w:rPr>
          <w:rFonts w:ascii="GHEA Grapalat" w:hAnsi="GHEA Grapalat"/>
          <w:b/>
        </w:rPr>
      </w:pPr>
      <w:r>
        <w:rPr>
          <w:rFonts w:ascii="GHEA Grapalat" w:hAnsi="GHEA Grapalat"/>
          <w:b/>
        </w:rPr>
        <w:br w:type="page"/>
      </w:r>
    </w:p>
    <w:p w14:paraId="43B8E34C" w14:textId="77777777" w:rsidR="00CF2692" w:rsidRPr="00B138F3" w:rsidRDefault="00CF2692" w:rsidP="00B46D58">
      <w:pPr>
        <w:widowControl w:val="0"/>
        <w:spacing w:after="160"/>
        <w:ind w:left="567" w:right="565"/>
        <w:jc w:val="center"/>
        <w:rPr>
          <w:rFonts w:ascii="GHEA Grapalat" w:hAnsi="GHEA Grapalat"/>
          <w:b/>
        </w:rPr>
      </w:pPr>
    </w:p>
    <w:p w14:paraId="26F4B37A" w14:textId="77777777" w:rsidR="00CF2692" w:rsidRPr="00B138F3" w:rsidRDefault="00CF2692" w:rsidP="00B46D58">
      <w:pPr>
        <w:widowControl w:val="0"/>
        <w:spacing w:after="160"/>
        <w:ind w:left="567" w:right="565"/>
        <w:jc w:val="center"/>
        <w:rPr>
          <w:rFonts w:ascii="GHEA Grapalat" w:hAnsi="GHEA Grapalat"/>
          <w:b/>
        </w:rPr>
      </w:pPr>
    </w:p>
    <w:p w14:paraId="14961322" w14:textId="77777777" w:rsidR="00CF2692" w:rsidRPr="00B138F3" w:rsidRDefault="00CF2692" w:rsidP="00B46D58">
      <w:pPr>
        <w:widowControl w:val="0"/>
        <w:spacing w:after="160"/>
        <w:ind w:left="567" w:right="565"/>
        <w:jc w:val="center"/>
        <w:rPr>
          <w:rFonts w:ascii="GHEA Grapalat" w:hAnsi="GHEA Grapalat"/>
          <w:b/>
        </w:rPr>
      </w:pPr>
    </w:p>
    <w:p w14:paraId="5C68C196" w14:textId="77777777" w:rsidR="00CF2692" w:rsidRPr="00B138F3" w:rsidRDefault="00CF2692" w:rsidP="00B46D58">
      <w:pPr>
        <w:widowControl w:val="0"/>
        <w:spacing w:after="160"/>
        <w:ind w:left="567" w:right="565"/>
        <w:jc w:val="center"/>
        <w:rPr>
          <w:rFonts w:ascii="GHEA Grapalat" w:hAnsi="GHEA Grapalat"/>
          <w:b/>
        </w:rPr>
      </w:pPr>
    </w:p>
    <w:p w14:paraId="39D78736" w14:textId="77777777" w:rsidR="009B7A85" w:rsidRDefault="009B7A85" w:rsidP="001005B0">
      <w:pPr>
        <w:widowControl w:val="0"/>
        <w:spacing w:after="160"/>
        <w:ind w:firstLine="567"/>
        <w:jc w:val="right"/>
        <w:rPr>
          <w:rFonts w:ascii="GHEA Grapalat" w:hAnsi="GHEA Grapalat"/>
          <w:b/>
        </w:rPr>
      </w:pPr>
    </w:p>
    <w:p w14:paraId="57F85003" w14:textId="77777777" w:rsidR="000816A6" w:rsidRDefault="000816A6">
      <w:pPr>
        <w:rPr>
          <w:rFonts w:ascii="GHEA Grapalat" w:hAnsi="GHEA Grapalat"/>
          <w:i/>
          <w:sz w:val="22"/>
          <w:szCs w:val="22"/>
        </w:rPr>
      </w:pPr>
      <w:r>
        <w:rPr>
          <w:rFonts w:ascii="GHEA Grapalat" w:hAnsi="GHEA Grapalat"/>
          <w:i/>
          <w:sz w:val="22"/>
          <w:szCs w:val="22"/>
        </w:rPr>
        <w:br w:type="page"/>
      </w:r>
    </w:p>
    <w:p w14:paraId="25CB00B9"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7E7869B"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823DA81"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2823372" w14:textId="77777777" w:rsidR="00542F4F" w:rsidRPr="00B138F3" w:rsidRDefault="00542F4F" w:rsidP="00542F4F">
      <w:pPr>
        <w:widowControl w:val="0"/>
        <w:spacing w:after="160"/>
        <w:ind w:left="567" w:right="565"/>
        <w:jc w:val="center"/>
        <w:rPr>
          <w:rFonts w:ascii="GHEA Grapalat" w:hAnsi="GHEA Grapalat"/>
          <w:b/>
        </w:rPr>
      </w:pPr>
    </w:p>
    <w:p w14:paraId="37FC792D" w14:textId="77777777" w:rsidR="00542F4F" w:rsidRDefault="00542F4F" w:rsidP="00542F4F">
      <w:pPr>
        <w:rPr>
          <w:rFonts w:ascii="GHEA Grapalat" w:hAnsi="GHEA Grapalat"/>
          <w:i/>
          <w:sz w:val="22"/>
          <w:szCs w:val="22"/>
        </w:rPr>
      </w:pPr>
    </w:p>
    <w:p w14:paraId="6BC1883D" w14:textId="77777777" w:rsidR="00542F4F" w:rsidRDefault="00542F4F" w:rsidP="00542F4F">
      <w:pPr>
        <w:rPr>
          <w:rFonts w:ascii="GHEA Grapalat" w:hAnsi="GHEA Grapalat"/>
          <w:i/>
          <w:sz w:val="22"/>
          <w:szCs w:val="22"/>
        </w:rPr>
      </w:pPr>
    </w:p>
    <w:p w14:paraId="7A9484A4"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2EB18AC7"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6C25D03A" w14:textId="25880211"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8754B7">
        <w:rPr>
          <w:rFonts w:ascii="GHEA Grapalat" w:hAnsi="GHEA Grapalat"/>
          <w:b/>
          <w:i/>
        </w:rPr>
        <w:t>VHMT-GHSDB-25/01</w:t>
      </w:r>
      <w:r w:rsidRPr="005C48F7">
        <w:rPr>
          <w:rStyle w:val="af6"/>
          <w:rFonts w:ascii="GHEA Grapalat" w:hAnsi="GHEA Grapalat"/>
          <w:b/>
          <w:i/>
        </w:rPr>
        <w:footnoteReference w:customMarkFollows="1" w:id="16"/>
        <w:t>*</w:t>
      </w:r>
      <w:r w:rsidR="004B7F14" w:rsidRPr="005C48F7">
        <w:rPr>
          <w:rFonts w:ascii="GHEA Grapalat" w:hAnsi="GHEA Grapalat"/>
          <w:b/>
          <w:i/>
        </w:rPr>
        <w:t>*</w:t>
      </w:r>
    </w:p>
    <w:p w14:paraId="01B23C68" w14:textId="77777777" w:rsidR="003D2FE2" w:rsidRPr="00B138F3" w:rsidRDefault="003D2FE2" w:rsidP="003D2FE2">
      <w:pPr>
        <w:widowControl w:val="0"/>
        <w:spacing w:after="160"/>
        <w:jc w:val="center"/>
        <w:rPr>
          <w:rFonts w:ascii="GHEA Grapalat" w:hAnsi="GHEA Grapalat"/>
          <w:b/>
          <w:sz w:val="22"/>
          <w:szCs w:val="22"/>
        </w:rPr>
      </w:pPr>
    </w:p>
    <w:p w14:paraId="2DC414A9"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65957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4A1790F" w14:textId="77777777" w:rsidTr="00B932B8">
        <w:tc>
          <w:tcPr>
            <w:tcW w:w="4786" w:type="dxa"/>
          </w:tcPr>
          <w:p w14:paraId="3C85BF93"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2132C9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14:paraId="21AE3242" w14:textId="77777777" w:rsidR="003D2FE2" w:rsidRPr="00B138F3" w:rsidRDefault="003D2FE2" w:rsidP="003D2FE2">
      <w:pPr>
        <w:widowControl w:val="0"/>
        <w:spacing w:after="160"/>
        <w:rPr>
          <w:rFonts w:ascii="GHEA Grapalat" w:hAnsi="GHEA Grapalat" w:cs="GHEA Grapalat"/>
          <w:b/>
          <w:sz w:val="22"/>
          <w:szCs w:val="22"/>
        </w:rPr>
      </w:pPr>
    </w:p>
    <w:p w14:paraId="32CAC07B"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46F27F"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7D1B45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01903A"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1E06FA9B"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C8D7C4"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00A2A4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105E3B3"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9FD436A"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540FF6E0" w14:textId="51C9B8ED"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w:t>
      </w:r>
      <w:r w:rsidR="001B0335">
        <w:rPr>
          <w:rFonts w:ascii="GHEA Grapalat" w:hAnsi="GHEA Grapalat"/>
          <w:sz w:val="22"/>
          <w:szCs w:val="22"/>
        </w:rPr>
        <w:t xml:space="preserve"> закупок под кодом </w:t>
      </w:r>
      <w:r w:rsidR="001B0335">
        <w:rPr>
          <w:rFonts w:ascii="GHEA Grapalat" w:hAnsi="GHEA Grapalat"/>
        </w:rPr>
        <w:t>VHMT-GHSDB-25/01</w:t>
      </w:r>
      <w:r w:rsidRPr="00B138F3">
        <w:rPr>
          <w:rFonts w:ascii="GHEA Grapalat" w:hAnsi="GHEA Grapalat"/>
          <w:sz w:val="22"/>
          <w:szCs w:val="22"/>
        </w:rPr>
        <w:t xml:space="preserve"> *.</w:t>
      </w:r>
    </w:p>
    <w:p w14:paraId="037EC02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09E444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2AF174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21D392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25E9F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14:paraId="378D013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7758BE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3385EC3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3C41A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538970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705F5A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AADDD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B27101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4A1BB3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B97296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11C56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720A6D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AADA688"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2DA5EC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7230E3"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DCA4A5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4927ED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319B1E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B186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97307D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CFFE12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F6E45AD" w14:textId="77777777" w:rsidR="003D2FE2" w:rsidRPr="00B138F3" w:rsidRDefault="003D2FE2" w:rsidP="003D2FE2">
      <w:pPr>
        <w:widowControl w:val="0"/>
        <w:spacing w:after="160"/>
        <w:jc w:val="right"/>
        <w:rPr>
          <w:rFonts w:ascii="GHEA Grapalat" w:hAnsi="GHEA Grapalat"/>
          <w:sz w:val="22"/>
          <w:szCs w:val="22"/>
        </w:rPr>
      </w:pPr>
    </w:p>
    <w:p w14:paraId="0473DEE2"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C3A403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1BD8B91" w14:textId="77777777" w:rsidR="003D2FE2" w:rsidRPr="00B138F3" w:rsidRDefault="003D2FE2" w:rsidP="003D2FE2">
      <w:pPr>
        <w:widowControl w:val="0"/>
        <w:spacing w:after="160"/>
        <w:jc w:val="both"/>
        <w:rPr>
          <w:rFonts w:ascii="GHEA Grapalat" w:hAnsi="GHEA Grapalat"/>
          <w:sz w:val="22"/>
          <w:szCs w:val="22"/>
        </w:rPr>
      </w:pPr>
    </w:p>
    <w:p w14:paraId="2FA00594" w14:textId="77777777" w:rsidR="003D2FE2" w:rsidRPr="00B138F3" w:rsidRDefault="003D2FE2" w:rsidP="003D2FE2">
      <w:pPr>
        <w:widowControl w:val="0"/>
        <w:spacing w:after="160"/>
        <w:jc w:val="both"/>
        <w:rPr>
          <w:rFonts w:ascii="GHEA Grapalat" w:hAnsi="GHEA Grapalat"/>
          <w:sz w:val="22"/>
          <w:szCs w:val="22"/>
        </w:rPr>
      </w:pPr>
    </w:p>
    <w:p w14:paraId="2902D8AE" w14:textId="77777777" w:rsidR="003D2FE2" w:rsidRPr="00B138F3" w:rsidRDefault="003D2FE2" w:rsidP="003D2FE2">
      <w:pPr>
        <w:rPr>
          <w:sz w:val="22"/>
          <w:szCs w:val="22"/>
        </w:rPr>
      </w:pPr>
    </w:p>
    <w:p w14:paraId="6D3F63D9" w14:textId="77777777" w:rsidR="001005B0" w:rsidRPr="00B138F3" w:rsidRDefault="001005B0" w:rsidP="003D2FE2">
      <w:pPr>
        <w:widowControl w:val="0"/>
        <w:spacing w:after="160"/>
        <w:ind w:left="567" w:right="565"/>
        <w:jc w:val="both"/>
        <w:rPr>
          <w:rFonts w:ascii="GHEA Grapalat" w:hAnsi="GHEA Grapalat"/>
          <w:sz w:val="22"/>
          <w:szCs w:val="22"/>
        </w:rPr>
      </w:pPr>
    </w:p>
    <w:p w14:paraId="33E67777" w14:textId="77777777" w:rsidR="001005B0" w:rsidRPr="00B138F3" w:rsidRDefault="001005B0" w:rsidP="00B46D58">
      <w:pPr>
        <w:widowControl w:val="0"/>
        <w:spacing w:after="160"/>
        <w:ind w:left="567" w:right="565"/>
        <w:jc w:val="center"/>
        <w:rPr>
          <w:rFonts w:ascii="GHEA Grapalat" w:hAnsi="GHEA Grapalat"/>
          <w:b/>
          <w:sz w:val="22"/>
          <w:szCs w:val="22"/>
        </w:rPr>
      </w:pPr>
    </w:p>
    <w:p w14:paraId="2B81DEFB" w14:textId="77777777" w:rsidR="001005B0" w:rsidRPr="00B138F3" w:rsidRDefault="001005B0" w:rsidP="00B46D58">
      <w:pPr>
        <w:widowControl w:val="0"/>
        <w:spacing w:after="160"/>
        <w:ind w:left="567" w:right="565"/>
        <w:jc w:val="center"/>
        <w:rPr>
          <w:rFonts w:ascii="GHEA Grapalat" w:hAnsi="GHEA Grapalat"/>
          <w:b/>
          <w:sz w:val="22"/>
          <w:szCs w:val="22"/>
        </w:rPr>
      </w:pPr>
    </w:p>
    <w:p w14:paraId="3054195A" w14:textId="77777777" w:rsidR="001005B0" w:rsidRPr="00B138F3" w:rsidRDefault="001005B0" w:rsidP="00B46D58">
      <w:pPr>
        <w:widowControl w:val="0"/>
        <w:spacing w:after="160"/>
        <w:ind w:left="567" w:right="565"/>
        <w:jc w:val="center"/>
        <w:rPr>
          <w:rFonts w:ascii="GHEA Grapalat" w:hAnsi="GHEA Grapalat"/>
          <w:b/>
          <w:sz w:val="22"/>
          <w:szCs w:val="22"/>
        </w:rPr>
      </w:pPr>
    </w:p>
    <w:p w14:paraId="255D6731" w14:textId="77777777" w:rsidR="001005B0" w:rsidRPr="00B138F3" w:rsidRDefault="001005B0" w:rsidP="00B46D58">
      <w:pPr>
        <w:widowControl w:val="0"/>
        <w:spacing w:after="160"/>
        <w:ind w:left="567" w:right="565"/>
        <w:jc w:val="center"/>
        <w:rPr>
          <w:rFonts w:ascii="GHEA Grapalat" w:hAnsi="GHEA Grapalat"/>
          <w:b/>
          <w:sz w:val="22"/>
          <w:szCs w:val="22"/>
        </w:rPr>
      </w:pPr>
    </w:p>
    <w:p w14:paraId="0B4C7FF2" w14:textId="77777777" w:rsidR="001005B0" w:rsidRPr="00B138F3" w:rsidRDefault="001005B0" w:rsidP="00B46D58">
      <w:pPr>
        <w:widowControl w:val="0"/>
        <w:spacing w:after="160"/>
        <w:ind w:left="567" w:right="565"/>
        <w:jc w:val="center"/>
        <w:rPr>
          <w:rFonts w:ascii="GHEA Grapalat" w:hAnsi="GHEA Grapalat"/>
          <w:b/>
          <w:sz w:val="22"/>
          <w:szCs w:val="22"/>
        </w:rPr>
      </w:pPr>
    </w:p>
    <w:p w14:paraId="10D522C9" w14:textId="77777777" w:rsidR="001005B0" w:rsidRPr="00B138F3" w:rsidRDefault="001005B0" w:rsidP="00B46D58">
      <w:pPr>
        <w:widowControl w:val="0"/>
        <w:spacing w:after="160"/>
        <w:ind w:left="567" w:right="565"/>
        <w:jc w:val="center"/>
        <w:rPr>
          <w:rFonts w:ascii="GHEA Grapalat" w:hAnsi="GHEA Grapalat"/>
          <w:b/>
        </w:rPr>
      </w:pPr>
    </w:p>
    <w:p w14:paraId="5BA43184" w14:textId="77777777" w:rsidR="001005B0" w:rsidRPr="00B138F3" w:rsidRDefault="001005B0" w:rsidP="00B46D58">
      <w:pPr>
        <w:widowControl w:val="0"/>
        <w:spacing w:after="160"/>
        <w:ind w:left="567" w:right="565"/>
        <w:jc w:val="center"/>
        <w:rPr>
          <w:rFonts w:ascii="GHEA Grapalat" w:hAnsi="GHEA Grapalat"/>
          <w:b/>
        </w:rPr>
      </w:pPr>
    </w:p>
    <w:p w14:paraId="450C6D25" w14:textId="77777777" w:rsidR="001005B0" w:rsidRPr="00B138F3" w:rsidRDefault="001005B0" w:rsidP="00B46D58">
      <w:pPr>
        <w:widowControl w:val="0"/>
        <w:spacing w:after="160"/>
        <w:ind w:left="567" w:right="565"/>
        <w:jc w:val="center"/>
        <w:rPr>
          <w:rFonts w:ascii="GHEA Grapalat" w:hAnsi="GHEA Grapalat"/>
          <w:b/>
        </w:rPr>
      </w:pPr>
    </w:p>
    <w:p w14:paraId="08C3F644" w14:textId="77777777" w:rsidR="001005B0" w:rsidRPr="00B138F3" w:rsidRDefault="001005B0" w:rsidP="00B46D58">
      <w:pPr>
        <w:widowControl w:val="0"/>
        <w:spacing w:after="160"/>
        <w:ind w:left="567" w:right="565"/>
        <w:jc w:val="center"/>
        <w:rPr>
          <w:rFonts w:ascii="GHEA Grapalat" w:hAnsi="GHEA Grapalat"/>
          <w:b/>
        </w:rPr>
      </w:pPr>
    </w:p>
    <w:p w14:paraId="60CB4FAA" w14:textId="77777777" w:rsidR="001005B0" w:rsidRPr="00B138F3" w:rsidRDefault="001005B0" w:rsidP="00B46D58">
      <w:pPr>
        <w:widowControl w:val="0"/>
        <w:spacing w:after="160"/>
        <w:ind w:left="567" w:right="565"/>
        <w:jc w:val="center"/>
        <w:rPr>
          <w:rFonts w:ascii="GHEA Grapalat" w:hAnsi="GHEA Grapalat"/>
          <w:b/>
        </w:rPr>
      </w:pPr>
    </w:p>
    <w:p w14:paraId="72BC191A" w14:textId="77777777" w:rsidR="001005B0" w:rsidRPr="00B138F3" w:rsidRDefault="001005B0" w:rsidP="00B46D58">
      <w:pPr>
        <w:widowControl w:val="0"/>
        <w:spacing w:after="160"/>
        <w:ind w:left="567" w:right="565"/>
        <w:jc w:val="center"/>
        <w:rPr>
          <w:rFonts w:ascii="GHEA Grapalat" w:hAnsi="GHEA Grapalat"/>
          <w:b/>
        </w:rPr>
      </w:pPr>
    </w:p>
    <w:p w14:paraId="351BED50" w14:textId="77777777" w:rsidR="001005B0" w:rsidRPr="00B138F3" w:rsidRDefault="001005B0" w:rsidP="00B46D58">
      <w:pPr>
        <w:widowControl w:val="0"/>
        <w:spacing w:after="160"/>
        <w:ind w:left="567" w:right="565"/>
        <w:jc w:val="center"/>
        <w:rPr>
          <w:rFonts w:ascii="GHEA Grapalat" w:hAnsi="GHEA Grapalat"/>
          <w:b/>
        </w:rPr>
      </w:pPr>
    </w:p>
    <w:p w14:paraId="0B6BDB13" w14:textId="77777777" w:rsidR="001005B0" w:rsidRDefault="001005B0" w:rsidP="00B46D58">
      <w:pPr>
        <w:widowControl w:val="0"/>
        <w:spacing w:after="160"/>
        <w:ind w:left="567" w:right="565"/>
        <w:jc w:val="center"/>
        <w:rPr>
          <w:rFonts w:ascii="GHEA Grapalat" w:hAnsi="GHEA Grapalat"/>
          <w:b/>
          <w:lang w:val="hy-AM"/>
        </w:rPr>
      </w:pPr>
    </w:p>
    <w:p w14:paraId="43C0268B" w14:textId="77777777" w:rsidR="00E752B6" w:rsidRDefault="00E752B6" w:rsidP="00B46D58">
      <w:pPr>
        <w:widowControl w:val="0"/>
        <w:spacing w:after="160"/>
        <w:ind w:left="567" w:right="565"/>
        <w:jc w:val="center"/>
        <w:rPr>
          <w:rFonts w:ascii="GHEA Grapalat" w:hAnsi="GHEA Grapalat"/>
          <w:b/>
          <w:lang w:val="hy-AM"/>
        </w:rPr>
      </w:pPr>
    </w:p>
    <w:p w14:paraId="3D9376A4"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6AF3AB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B4ABE"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0AC37AD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6C09DF"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1AC500E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D5BBC"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01064DE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094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6F87FA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E6668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E752B6" w:rsidRPr="00B138F3" w14:paraId="7B42AB2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45B52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A9F291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D9E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78DB61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95DB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E40C1" w:rsidRPr="00B138F3" w14:paraId="205ABEB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902EA7" w14:textId="209175C4"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rPr>
              <w:t xml:space="preserve"> </w:t>
            </w:r>
            <w:r w:rsidRPr="008E6B11">
              <w:rPr>
                <w:rFonts w:ascii="GHEA Grapalat" w:hAnsi="GHEA Grapalat"/>
                <w:sz w:val="22"/>
                <w:szCs w:val="22"/>
                <w:lang w:val="af-ZA"/>
              </w:rPr>
              <w:t xml:space="preserve"> </w:t>
            </w:r>
            <w:r>
              <w:rPr>
                <w:rFonts w:ascii="GHEA Grapalat" w:hAnsi="GHEA Grapalat"/>
                <w:sz w:val="22"/>
                <w:szCs w:val="22"/>
                <w:lang w:val="en-US"/>
              </w:rPr>
              <w:t>՝</w:t>
            </w:r>
            <w:r w:rsidRPr="001967BB">
              <w:rPr>
                <w:rFonts w:ascii="GHEA Grapalat" w:hAnsi="GHEA Grapalat"/>
                <w:sz w:val="22"/>
                <w:szCs w:val="22"/>
              </w:rPr>
              <w:t>&lt;&lt;Дом культуры ведийской общины&gt;&gt;</w:t>
            </w:r>
            <w:r w:rsidRPr="00FD17DE">
              <w:rPr>
                <w:rFonts w:ascii="Sylfaen" w:hAnsi="Sylfaen"/>
              </w:rPr>
              <w:t xml:space="preserve"> </w:t>
            </w:r>
            <w:r>
              <w:rPr>
                <w:rFonts w:ascii="Sylfaen" w:hAnsi="Sylfaen"/>
              </w:rPr>
              <w:t>НОАК</w:t>
            </w:r>
          </w:p>
        </w:tc>
      </w:tr>
      <w:tr w:rsidR="00CE40C1" w:rsidRPr="00B138F3" w14:paraId="44C4D23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46573" w14:textId="7BB3A938"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E40C1" w:rsidRPr="00B138F3" w14:paraId="257B41FC"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C1F906" w14:textId="42C83304"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Sylfaen" w:hAnsi="Sylfaen"/>
                <w:lang w:val="en-US"/>
              </w:rPr>
              <w:t>04104767</w:t>
            </w:r>
          </w:p>
        </w:tc>
      </w:tr>
      <w:tr w:rsidR="00CE40C1" w:rsidRPr="00B138F3" w14:paraId="67066DE2"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F1C1E" w14:textId="1559EEE8"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lang w:bidi="ar-SA"/>
              </w:rPr>
              <w:t>ЗАО «Ардшинбанк» ул. Веди</w:t>
            </w:r>
          </w:p>
        </w:tc>
      </w:tr>
      <w:tr w:rsidR="00CE40C1" w:rsidRPr="00B138F3" w14:paraId="621125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B25FC6" w14:textId="4363DB71"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Sylfaen" w:hAnsi="Sylfaen"/>
                <w:lang w:val="en-US"/>
              </w:rPr>
              <w:t>2477600295190010</w:t>
            </w:r>
          </w:p>
        </w:tc>
      </w:tr>
      <w:tr w:rsidR="00CE40C1" w:rsidRPr="00B138F3" w14:paraId="248E207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DCED73"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E40C1" w:rsidRPr="00B138F3" w14:paraId="75C79F9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FED82"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E40C1" w:rsidRPr="00B138F3" w14:paraId="3B2AEF0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425E5E"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E40C1" w:rsidRPr="00B138F3" w14:paraId="73A0825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209FD4"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CE40C1" w:rsidRPr="00B138F3" w14:paraId="43C7755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FB6682D"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E40C1" w:rsidRPr="00B138F3" w14:paraId="6CC6079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EC7EB7"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E40C1" w:rsidRPr="00B138F3" w14:paraId="1C46B43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E5F9D" w14:textId="77777777" w:rsidR="00CE40C1" w:rsidRPr="00B138F3" w:rsidRDefault="00CE40C1" w:rsidP="00CE40C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E40C1" w:rsidRPr="00B138F3" w14:paraId="568F171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F7CAC4C" w14:textId="77777777" w:rsidR="00CE40C1" w:rsidRPr="00B138F3" w:rsidRDefault="00CE40C1" w:rsidP="00CE40C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CEAC549" w14:textId="77777777" w:rsidR="00CE40C1" w:rsidRPr="00B138F3" w:rsidRDefault="00CE40C1" w:rsidP="00CE40C1">
            <w:pPr>
              <w:widowControl w:val="0"/>
              <w:spacing w:after="160"/>
              <w:rPr>
                <w:rFonts w:ascii="GHEA Grapalat" w:hAnsi="GHEA Grapalat" w:cs="Sylfaen"/>
              </w:rPr>
            </w:pPr>
          </w:p>
          <w:p w14:paraId="659F6E04" w14:textId="77777777" w:rsidR="00CE40C1" w:rsidRPr="00B138F3" w:rsidRDefault="00CE40C1" w:rsidP="00CE40C1">
            <w:pPr>
              <w:widowControl w:val="0"/>
              <w:spacing w:after="160"/>
              <w:jc w:val="right"/>
              <w:rPr>
                <w:rFonts w:ascii="GHEA Grapalat" w:hAnsi="GHEA Grapalat" w:cs="Tahoma"/>
              </w:rPr>
            </w:pPr>
            <w:r w:rsidRPr="00B138F3">
              <w:rPr>
                <w:rFonts w:ascii="GHEA Grapalat" w:hAnsi="GHEA Grapalat"/>
              </w:rPr>
              <w:t>/____________________/</w:t>
            </w:r>
          </w:p>
          <w:p w14:paraId="304C69E5" w14:textId="77777777" w:rsidR="00CE40C1" w:rsidRPr="00B138F3" w:rsidRDefault="00CE40C1" w:rsidP="00CE40C1">
            <w:pPr>
              <w:widowControl w:val="0"/>
              <w:spacing w:after="160"/>
              <w:rPr>
                <w:rFonts w:ascii="GHEA Grapalat" w:hAnsi="GHEA Grapalat" w:cs="Sylfaen"/>
              </w:rPr>
            </w:pPr>
          </w:p>
          <w:p w14:paraId="7E8732E1"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23B7E6E3" w14:textId="77777777" w:rsidR="00CE40C1" w:rsidRPr="00B138F3" w:rsidRDefault="00CE40C1" w:rsidP="00CE40C1">
            <w:pPr>
              <w:widowControl w:val="0"/>
              <w:spacing w:after="160"/>
              <w:rPr>
                <w:rFonts w:ascii="GHEA Grapalat" w:hAnsi="GHEA Grapalat" w:cs="Sylfaen"/>
              </w:rPr>
            </w:pPr>
          </w:p>
          <w:p w14:paraId="612163C3" w14:textId="77777777" w:rsidR="00CE40C1" w:rsidRPr="00B138F3" w:rsidRDefault="00CE40C1" w:rsidP="00CE40C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8FD0CC0" w14:textId="77777777" w:rsidR="00CE40C1" w:rsidRPr="00B138F3" w:rsidRDefault="00CE40C1" w:rsidP="00CE40C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EDF0494" w14:textId="77777777" w:rsidR="00CE40C1" w:rsidRPr="00B138F3" w:rsidRDefault="00CE40C1" w:rsidP="00CE40C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CBF9202" w14:textId="77777777" w:rsidR="00CE40C1" w:rsidRPr="00B138F3" w:rsidRDefault="00CE40C1" w:rsidP="00CE40C1">
            <w:pPr>
              <w:widowControl w:val="0"/>
              <w:spacing w:after="160"/>
              <w:rPr>
                <w:rFonts w:ascii="GHEA Grapalat" w:hAnsi="GHEA Grapalat" w:cs="Sylfaen"/>
              </w:rPr>
            </w:pPr>
          </w:p>
          <w:p w14:paraId="6C513476"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025675A0" w14:textId="77777777" w:rsidR="00CE40C1" w:rsidRPr="00B138F3" w:rsidRDefault="00CE40C1" w:rsidP="00CE40C1">
            <w:pPr>
              <w:widowControl w:val="0"/>
              <w:spacing w:after="160"/>
              <w:jc w:val="right"/>
              <w:rPr>
                <w:rFonts w:ascii="GHEA Grapalat" w:hAnsi="GHEA Grapalat" w:cs="Tahoma"/>
              </w:rPr>
            </w:pPr>
          </w:p>
          <w:p w14:paraId="49EB3E2F"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60BD80B8" w14:textId="77777777" w:rsidR="00CE40C1" w:rsidRPr="00B138F3" w:rsidRDefault="00CE40C1" w:rsidP="00CE40C1">
            <w:pPr>
              <w:widowControl w:val="0"/>
              <w:spacing w:after="160"/>
              <w:rPr>
                <w:rFonts w:ascii="GHEA Grapalat" w:hAnsi="GHEA Grapalat" w:cs="Sylfaen"/>
              </w:rPr>
            </w:pPr>
          </w:p>
          <w:p w14:paraId="60FFF60C" w14:textId="77777777" w:rsidR="00CE40C1" w:rsidRPr="00B138F3" w:rsidRDefault="00CE40C1" w:rsidP="00CE40C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E40C1" w:rsidRPr="00B138F3" w14:paraId="3B33964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A75499C"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095BC5E" w14:textId="77777777" w:rsidR="00CE40C1" w:rsidRPr="00B138F3" w:rsidRDefault="00CE40C1" w:rsidP="00CE40C1">
            <w:pPr>
              <w:widowControl w:val="0"/>
              <w:spacing w:after="160"/>
              <w:rPr>
                <w:rFonts w:ascii="GHEA Grapalat" w:hAnsi="GHEA Grapalat"/>
              </w:rPr>
            </w:pPr>
          </w:p>
          <w:p w14:paraId="5B681BB1"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43FB4252" w14:textId="77777777" w:rsidR="00CE40C1" w:rsidRPr="00B138F3" w:rsidRDefault="00CE40C1" w:rsidP="00CE40C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92C28A5" w14:textId="77777777" w:rsidR="00CE40C1" w:rsidRPr="00B138F3" w:rsidRDefault="00CE40C1" w:rsidP="00CE40C1">
            <w:pPr>
              <w:widowControl w:val="0"/>
              <w:spacing w:after="160"/>
              <w:rPr>
                <w:rFonts w:ascii="GHEA Grapalat" w:hAnsi="GHEA Grapalat" w:cs="Tahoma"/>
              </w:rPr>
            </w:pPr>
          </w:p>
          <w:p w14:paraId="4E200826" w14:textId="77777777" w:rsidR="00CE40C1" w:rsidRPr="00B138F3" w:rsidRDefault="00CE40C1" w:rsidP="00CE40C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DE57B36"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7B4A58E" w14:textId="77777777" w:rsidR="00CE40C1" w:rsidRPr="00B138F3" w:rsidRDefault="00CE40C1" w:rsidP="00CE40C1">
            <w:pPr>
              <w:widowControl w:val="0"/>
              <w:spacing w:after="160"/>
              <w:rPr>
                <w:rFonts w:ascii="GHEA Grapalat" w:hAnsi="GHEA Grapalat" w:cs="Tahoma"/>
              </w:rPr>
            </w:pPr>
          </w:p>
          <w:p w14:paraId="583FF161"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281C0A4E" w14:textId="77777777" w:rsidR="00CE40C1" w:rsidRPr="00B138F3" w:rsidRDefault="00CE40C1" w:rsidP="00CE40C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6C413AC" w14:textId="77777777" w:rsidR="00CE40C1" w:rsidRPr="00B138F3" w:rsidRDefault="00CE40C1" w:rsidP="00CE40C1">
            <w:pPr>
              <w:widowControl w:val="0"/>
              <w:spacing w:after="160"/>
              <w:rPr>
                <w:rFonts w:ascii="GHEA Grapalat" w:hAnsi="GHEA Grapalat" w:cs="Arial"/>
              </w:rPr>
            </w:pPr>
          </w:p>
        </w:tc>
      </w:tr>
      <w:tr w:rsidR="00CE40C1" w:rsidRPr="00B138F3" w14:paraId="34ABFCD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51A32F6" w14:textId="77777777" w:rsidR="00CE40C1" w:rsidRPr="00B138F3" w:rsidRDefault="00CE40C1" w:rsidP="00CE40C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921CE2D" w14:textId="77777777" w:rsidR="00CE40C1" w:rsidRPr="00B138F3" w:rsidRDefault="00CE40C1" w:rsidP="00CE40C1">
            <w:pPr>
              <w:widowControl w:val="0"/>
              <w:spacing w:after="160"/>
              <w:rPr>
                <w:rFonts w:ascii="GHEA Grapalat" w:hAnsi="GHEA Grapalat" w:cs="Sylfaen"/>
              </w:rPr>
            </w:pPr>
          </w:p>
          <w:p w14:paraId="40EF60C6" w14:textId="77777777" w:rsidR="00CE40C1" w:rsidRPr="00B138F3" w:rsidRDefault="00CE40C1" w:rsidP="00CE40C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607042" w14:textId="77777777" w:rsidR="00CE40C1" w:rsidRPr="00B138F3" w:rsidRDefault="00CE40C1" w:rsidP="00CE40C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0BF7623" w14:textId="77777777" w:rsidR="00CE40C1" w:rsidRPr="00B138F3" w:rsidRDefault="00CE40C1" w:rsidP="00CE40C1">
            <w:pPr>
              <w:widowControl w:val="0"/>
              <w:spacing w:after="160"/>
              <w:rPr>
                <w:rFonts w:ascii="GHEA Grapalat" w:hAnsi="GHEA Grapalat"/>
              </w:rPr>
            </w:pPr>
          </w:p>
          <w:p w14:paraId="6C23CE3D"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50F6F30" w14:textId="77777777" w:rsidR="00E752B6" w:rsidRPr="00B138F3" w:rsidRDefault="00E752B6" w:rsidP="00E752B6">
      <w:pPr>
        <w:widowControl w:val="0"/>
        <w:spacing w:after="160"/>
        <w:jc w:val="center"/>
        <w:rPr>
          <w:rFonts w:ascii="GHEA Grapalat" w:hAnsi="GHEA Grapalat" w:cs="Sylfaen"/>
        </w:rPr>
      </w:pPr>
    </w:p>
    <w:p w14:paraId="7C296F48" w14:textId="77777777" w:rsidR="00E752B6" w:rsidRPr="00E752B6" w:rsidRDefault="00E752B6" w:rsidP="00B46D58">
      <w:pPr>
        <w:widowControl w:val="0"/>
        <w:spacing w:after="160"/>
        <w:ind w:left="567" w:right="565"/>
        <w:jc w:val="center"/>
        <w:rPr>
          <w:rFonts w:ascii="GHEA Grapalat" w:hAnsi="GHEA Grapalat"/>
          <w:b/>
        </w:rPr>
      </w:pPr>
    </w:p>
    <w:p w14:paraId="5C9F1E1B" w14:textId="77777777" w:rsidR="001005B0" w:rsidRPr="00B138F3" w:rsidRDefault="001005B0" w:rsidP="00B46D58">
      <w:pPr>
        <w:widowControl w:val="0"/>
        <w:spacing w:after="160"/>
        <w:ind w:left="567" w:right="565"/>
        <w:jc w:val="center"/>
        <w:rPr>
          <w:rFonts w:ascii="GHEA Grapalat" w:hAnsi="GHEA Grapalat"/>
          <w:b/>
        </w:rPr>
      </w:pPr>
    </w:p>
    <w:p w14:paraId="5F52E2E0" w14:textId="77777777" w:rsidR="001005B0" w:rsidRPr="00B138F3" w:rsidRDefault="001005B0" w:rsidP="00B46D58">
      <w:pPr>
        <w:widowControl w:val="0"/>
        <w:spacing w:after="160"/>
        <w:ind w:left="567" w:right="565"/>
        <w:jc w:val="center"/>
        <w:rPr>
          <w:rFonts w:ascii="GHEA Grapalat" w:hAnsi="GHEA Grapalat"/>
          <w:b/>
        </w:rPr>
      </w:pPr>
    </w:p>
    <w:p w14:paraId="09D688E4" w14:textId="77777777" w:rsidR="001005B0" w:rsidRPr="00B138F3" w:rsidRDefault="001005B0" w:rsidP="00B46D58">
      <w:pPr>
        <w:widowControl w:val="0"/>
        <w:spacing w:after="160"/>
        <w:ind w:left="567" w:right="565"/>
        <w:jc w:val="center"/>
        <w:rPr>
          <w:rFonts w:ascii="GHEA Grapalat" w:hAnsi="GHEA Grapalat"/>
          <w:b/>
        </w:rPr>
      </w:pPr>
    </w:p>
    <w:p w14:paraId="064E3A52" w14:textId="77777777" w:rsidR="00C3421C" w:rsidRPr="00B138F3" w:rsidRDefault="00C3421C" w:rsidP="00C3421C">
      <w:pPr>
        <w:widowControl w:val="0"/>
        <w:spacing w:after="160"/>
        <w:jc w:val="center"/>
        <w:rPr>
          <w:rFonts w:ascii="GHEA Grapalat" w:hAnsi="GHEA Grapalat" w:cs="Sylfaen"/>
        </w:rPr>
      </w:pPr>
    </w:p>
    <w:p w14:paraId="022004B4"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1279D"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7396AA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858F02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BE92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A00FA7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296299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5C61E5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C87721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33168F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994F94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32B734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F15E6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BE79F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9E135E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01438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88A9E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3EBA3C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1F678A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77FB8C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9B75E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F0B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BAF4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33D1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BFA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D245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2E3E3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11B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77731DE"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2C0ED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D28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AC23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F14CA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8D17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D79AEC"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05F1C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555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684420"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0A3E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77FB1A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98FB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6EF1A8A"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D9E3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DBE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AFE7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05567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403F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032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63BE2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7904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B172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D7E2A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E76C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EAD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901F7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73AA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34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DF24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0835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CB66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2F3B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C1A7A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CF73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93FE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84DC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0967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3A4C5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2761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1C751F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6A126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119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3952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245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01FA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82B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7287B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71F8D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CEC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5682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CC4F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36E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2F4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65BDC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38E7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0924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CEFD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D8FB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C489E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B05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403D4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1FF74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3B5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E40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FCED1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E70B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7B7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816E1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DB49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9A47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A7AE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5784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E7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CBE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C21C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E86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02DE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D1583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B26A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F89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4BDBB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DD462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45B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8F18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2A9C33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671D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9B25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2EC3A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B8D46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E00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CE55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6B12F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54E981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F1F4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6530A6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664120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425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EDB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E87C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CB2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3233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FF69D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FD075C"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01028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8431C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2A9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B4EBA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66492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4E37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C1A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F8099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F90BFE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65DA3"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4F2E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B3F4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F2ED9"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175210A"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58126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6BB03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0AE5F3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1F41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D1485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74CF9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1556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A6FE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17E37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C1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6E512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729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850FF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666BB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239F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9F0C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B9FC0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B32D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E6041A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5C0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4AF8FE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51F3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98A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1AB6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D5D67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9206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1C93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4FC46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C34D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6EE9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20372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38B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2CC41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16B85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8BFAB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68D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5515B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38D9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F6D8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0DFE7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C4FB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7F04C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9DD56F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28D6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EC7AD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5D44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240B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D5BC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A54F3C"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6E0E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CFA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8F455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0791C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5596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6E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FDDF78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36906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5B6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5A33F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2CF64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FF3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0A64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6CAF6C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9EA05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B6C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FE05C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D466F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3734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F797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7D386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0DB3D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E525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EDBBF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4671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78FE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CEAA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7C7682"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0E6147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0D2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CEDC2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4AAB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B87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8077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96E7A94" w14:textId="77777777" w:rsidR="00C3421C" w:rsidRPr="00B138F3" w:rsidRDefault="00C3421C" w:rsidP="000745BE">
            <w:pPr>
              <w:widowControl w:val="0"/>
              <w:spacing w:after="120"/>
              <w:jc w:val="center"/>
              <w:rPr>
                <w:rFonts w:ascii="GHEA Grapalat" w:hAnsi="GHEA Grapalat"/>
                <w:sz w:val="18"/>
                <w:szCs w:val="18"/>
              </w:rPr>
            </w:pPr>
          </w:p>
        </w:tc>
      </w:tr>
    </w:tbl>
    <w:p w14:paraId="4510FF80" w14:textId="77777777" w:rsidR="001005B0" w:rsidRPr="00B138F3" w:rsidRDefault="001005B0" w:rsidP="00B46D58">
      <w:pPr>
        <w:widowControl w:val="0"/>
        <w:spacing w:after="160"/>
        <w:ind w:left="567" w:right="565"/>
        <w:jc w:val="center"/>
        <w:rPr>
          <w:rFonts w:ascii="GHEA Grapalat" w:hAnsi="GHEA Grapalat"/>
          <w:b/>
        </w:rPr>
      </w:pPr>
    </w:p>
    <w:p w14:paraId="3826B861" w14:textId="77777777" w:rsidR="001005B0" w:rsidRPr="00B138F3" w:rsidRDefault="001005B0" w:rsidP="00B46D58">
      <w:pPr>
        <w:widowControl w:val="0"/>
        <w:spacing w:after="160"/>
        <w:ind w:left="567" w:right="565"/>
        <w:jc w:val="center"/>
        <w:rPr>
          <w:rFonts w:ascii="GHEA Grapalat" w:hAnsi="GHEA Grapalat"/>
          <w:b/>
        </w:rPr>
      </w:pPr>
    </w:p>
    <w:p w14:paraId="407C23C6" w14:textId="77777777" w:rsidR="001005B0" w:rsidRPr="00B138F3" w:rsidRDefault="001005B0" w:rsidP="00B46D58">
      <w:pPr>
        <w:widowControl w:val="0"/>
        <w:spacing w:after="160"/>
        <w:ind w:left="567" w:right="565"/>
        <w:jc w:val="center"/>
        <w:rPr>
          <w:rFonts w:ascii="GHEA Grapalat" w:hAnsi="GHEA Grapalat"/>
          <w:b/>
        </w:rPr>
      </w:pPr>
    </w:p>
    <w:p w14:paraId="75754828" w14:textId="77777777" w:rsidR="001005B0" w:rsidRPr="00B138F3" w:rsidRDefault="001005B0" w:rsidP="00B46D58">
      <w:pPr>
        <w:widowControl w:val="0"/>
        <w:spacing w:after="160"/>
        <w:ind w:left="567" w:right="565"/>
        <w:jc w:val="center"/>
        <w:rPr>
          <w:rFonts w:ascii="GHEA Grapalat" w:hAnsi="GHEA Grapalat"/>
          <w:b/>
        </w:rPr>
      </w:pPr>
    </w:p>
    <w:p w14:paraId="2F5E0F95" w14:textId="77777777" w:rsidR="001005B0" w:rsidRPr="00B138F3" w:rsidRDefault="001005B0" w:rsidP="00B46D58">
      <w:pPr>
        <w:widowControl w:val="0"/>
        <w:spacing w:after="160"/>
        <w:ind w:left="567" w:right="565"/>
        <w:jc w:val="center"/>
        <w:rPr>
          <w:rFonts w:ascii="GHEA Grapalat" w:hAnsi="GHEA Grapalat"/>
          <w:b/>
        </w:rPr>
      </w:pPr>
    </w:p>
    <w:p w14:paraId="46889415" w14:textId="77777777" w:rsidR="001005B0" w:rsidRPr="00B138F3" w:rsidRDefault="001005B0" w:rsidP="00B46D58">
      <w:pPr>
        <w:widowControl w:val="0"/>
        <w:spacing w:after="160"/>
        <w:ind w:left="567" w:right="565"/>
        <w:jc w:val="center"/>
        <w:rPr>
          <w:rFonts w:ascii="GHEA Grapalat" w:hAnsi="GHEA Grapalat"/>
          <w:b/>
        </w:rPr>
      </w:pPr>
    </w:p>
    <w:p w14:paraId="00A5B204" w14:textId="77777777" w:rsidR="001005B0" w:rsidRPr="00B138F3" w:rsidRDefault="001005B0" w:rsidP="00B46D58">
      <w:pPr>
        <w:widowControl w:val="0"/>
        <w:spacing w:after="160"/>
        <w:ind w:left="567" w:right="565"/>
        <w:jc w:val="center"/>
        <w:rPr>
          <w:rFonts w:ascii="GHEA Grapalat" w:hAnsi="GHEA Grapalat"/>
          <w:b/>
        </w:rPr>
      </w:pPr>
    </w:p>
    <w:p w14:paraId="6FAAE265" w14:textId="77777777" w:rsidR="001005B0" w:rsidRPr="00B138F3" w:rsidRDefault="001005B0" w:rsidP="00B46D58">
      <w:pPr>
        <w:widowControl w:val="0"/>
        <w:spacing w:after="160"/>
        <w:ind w:left="567" w:right="565"/>
        <w:jc w:val="center"/>
        <w:rPr>
          <w:rFonts w:ascii="GHEA Grapalat" w:hAnsi="GHEA Grapalat"/>
          <w:b/>
        </w:rPr>
      </w:pPr>
    </w:p>
    <w:p w14:paraId="09BC3D93" w14:textId="77777777" w:rsidR="001005B0" w:rsidRPr="00B138F3" w:rsidRDefault="001005B0" w:rsidP="00B46D58">
      <w:pPr>
        <w:widowControl w:val="0"/>
        <w:spacing w:after="160"/>
        <w:ind w:left="567" w:right="565"/>
        <w:jc w:val="center"/>
        <w:rPr>
          <w:rFonts w:ascii="GHEA Grapalat" w:hAnsi="GHEA Grapalat"/>
          <w:b/>
        </w:rPr>
      </w:pPr>
    </w:p>
    <w:p w14:paraId="1592D93E" w14:textId="77777777" w:rsidR="001005B0" w:rsidRPr="00B138F3" w:rsidRDefault="001005B0" w:rsidP="00B46D58">
      <w:pPr>
        <w:widowControl w:val="0"/>
        <w:spacing w:after="160"/>
        <w:ind w:left="567" w:right="565"/>
        <w:jc w:val="center"/>
        <w:rPr>
          <w:rFonts w:ascii="GHEA Grapalat" w:hAnsi="GHEA Grapalat"/>
          <w:b/>
        </w:rPr>
      </w:pPr>
    </w:p>
    <w:p w14:paraId="3DA4D2C6" w14:textId="77777777" w:rsidR="001005B0" w:rsidRPr="00B138F3" w:rsidRDefault="001005B0" w:rsidP="00B46D58">
      <w:pPr>
        <w:widowControl w:val="0"/>
        <w:spacing w:after="160"/>
        <w:ind w:left="567" w:right="565"/>
        <w:jc w:val="center"/>
        <w:rPr>
          <w:rFonts w:ascii="GHEA Grapalat" w:hAnsi="GHEA Grapalat"/>
          <w:b/>
        </w:rPr>
      </w:pPr>
    </w:p>
    <w:p w14:paraId="7736D90F" w14:textId="77777777" w:rsidR="001005B0" w:rsidRPr="00B138F3" w:rsidRDefault="001005B0" w:rsidP="00B46D58">
      <w:pPr>
        <w:widowControl w:val="0"/>
        <w:spacing w:after="160"/>
        <w:ind w:left="567" w:right="565"/>
        <w:jc w:val="center"/>
        <w:rPr>
          <w:rFonts w:ascii="GHEA Grapalat" w:hAnsi="GHEA Grapalat"/>
          <w:b/>
        </w:rPr>
      </w:pPr>
    </w:p>
    <w:p w14:paraId="0E31FA35" w14:textId="77777777" w:rsidR="001005B0" w:rsidRPr="00B138F3" w:rsidRDefault="001005B0" w:rsidP="00B46D58">
      <w:pPr>
        <w:widowControl w:val="0"/>
        <w:spacing w:after="160"/>
        <w:ind w:left="567" w:right="565"/>
        <w:jc w:val="center"/>
        <w:rPr>
          <w:rFonts w:ascii="GHEA Grapalat" w:hAnsi="GHEA Grapalat"/>
          <w:b/>
        </w:rPr>
      </w:pPr>
    </w:p>
    <w:p w14:paraId="2E586A25" w14:textId="77777777" w:rsidR="001005B0" w:rsidRPr="00B138F3" w:rsidRDefault="001005B0" w:rsidP="00B46D58">
      <w:pPr>
        <w:widowControl w:val="0"/>
        <w:spacing w:after="160"/>
        <w:ind w:left="567" w:right="565"/>
        <w:jc w:val="center"/>
        <w:rPr>
          <w:rFonts w:ascii="GHEA Grapalat" w:hAnsi="GHEA Grapalat"/>
          <w:b/>
        </w:rPr>
      </w:pPr>
    </w:p>
    <w:p w14:paraId="10ECCB56" w14:textId="77777777" w:rsidR="001005B0" w:rsidRPr="00B138F3" w:rsidRDefault="001005B0" w:rsidP="00B46D58">
      <w:pPr>
        <w:widowControl w:val="0"/>
        <w:spacing w:after="160"/>
        <w:ind w:left="567" w:right="565"/>
        <w:jc w:val="center"/>
        <w:rPr>
          <w:rFonts w:ascii="GHEA Grapalat" w:hAnsi="GHEA Grapalat"/>
          <w:b/>
        </w:rPr>
      </w:pPr>
    </w:p>
    <w:p w14:paraId="67415711" w14:textId="77777777" w:rsidR="001005B0" w:rsidRPr="00B138F3" w:rsidRDefault="001005B0" w:rsidP="00B46D58">
      <w:pPr>
        <w:widowControl w:val="0"/>
        <w:spacing w:after="160"/>
        <w:ind w:left="567" w:right="565"/>
        <w:jc w:val="center"/>
        <w:rPr>
          <w:rFonts w:ascii="GHEA Grapalat" w:hAnsi="GHEA Grapalat"/>
          <w:b/>
        </w:rPr>
      </w:pPr>
    </w:p>
    <w:p w14:paraId="50B60330" w14:textId="77777777" w:rsidR="001005B0" w:rsidRPr="00B138F3" w:rsidRDefault="001005B0" w:rsidP="00B46D58">
      <w:pPr>
        <w:widowControl w:val="0"/>
        <w:spacing w:after="160"/>
        <w:ind w:left="567" w:right="565"/>
        <w:jc w:val="center"/>
        <w:rPr>
          <w:rFonts w:ascii="GHEA Grapalat" w:hAnsi="GHEA Grapalat"/>
          <w:b/>
        </w:rPr>
      </w:pPr>
    </w:p>
    <w:p w14:paraId="71A5245F" w14:textId="77777777" w:rsidR="00E15A1C" w:rsidRDefault="00E15A1C" w:rsidP="00235549">
      <w:pPr>
        <w:widowControl w:val="0"/>
        <w:spacing w:after="160"/>
        <w:ind w:firstLine="567"/>
        <w:jc w:val="right"/>
        <w:rPr>
          <w:rFonts w:ascii="GHEA Grapalat" w:hAnsi="GHEA Grapalat"/>
          <w:b/>
        </w:rPr>
      </w:pPr>
    </w:p>
    <w:p w14:paraId="17029584" w14:textId="77777777" w:rsidR="00E15A1C" w:rsidRDefault="00E15A1C" w:rsidP="000A214C">
      <w:pPr>
        <w:widowControl w:val="0"/>
        <w:spacing w:after="160"/>
        <w:jc w:val="right"/>
        <w:rPr>
          <w:rFonts w:ascii="GHEA Grapalat" w:hAnsi="GHEA Grapalat"/>
          <w:i/>
        </w:rPr>
      </w:pPr>
    </w:p>
    <w:p w14:paraId="592EA7D1" w14:textId="77777777" w:rsidR="00E15A1C" w:rsidRDefault="00E15A1C" w:rsidP="000A214C">
      <w:pPr>
        <w:widowControl w:val="0"/>
        <w:spacing w:after="160"/>
        <w:jc w:val="right"/>
        <w:rPr>
          <w:rFonts w:ascii="GHEA Grapalat" w:hAnsi="GHEA Grapalat"/>
          <w:i/>
        </w:rPr>
      </w:pPr>
    </w:p>
    <w:p w14:paraId="6DE8E5F9" w14:textId="77777777" w:rsidR="00E15A1C" w:rsidRDefault="00E15A1C" w:rsidP="000A214C">
      <w:pPr>
        <w:widowControl w:val="0"/>
        <w:spacing w:after="160"/>
        <w:jc w:val="right"/>
        <w:rPr>
          <w:rFonts w:ascii="GHEA Grapalat" w:hAnsi="GHEA Grapalat"/>
          <w:i/>
        </w:rPr>
      </w:pPr>
    </w:p>
    <w:p w14:paraId="1ACB74A0" w14:textId="77777777" w:rsidR="00E15A1C" w:rsidRDefault="00E15A1C" w:rsidP="000A214C">
      <w:pPr>
        <w:widowControl w:val="0"/>
        <w:spacing w:after="160"/>
        <w:jc w:val="right"/>
        <w:rPr>
          <w:rFonts w:ascii="GHEA Grapalat" w:hAnsi="GHEA Grapalat"/>
          <w:i/>
        </w:rPr>
      </w:pPr>
    </w:p>
    <w:p w14:paraId="0A45D8A6" w14:textId="77777777" w:rsidR="000A4ACC" w:rsidRDefault="000A4ACC">
      <w:pPr>
        <w:rPr>
          <w:rFonts w:ascii="GHEA Grapalat" w:hAnsi="GHEA Grapalat"/>
          <w:i/>
        </w:rPr>
      </w:pPr>
      <w:r>
        <w:rPr>
          <w:rFonts w:ascii="GHEA Grapalat" w:hAnsi="GHEA Grapalat"/>
          <w:i/>
        </w:rPr>
        <w:br w:type="page"/>
      </w:r>
    </w:p>
    <w:p w14:paraId="34950676"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425B282" w14:textId="14A33271"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8754B7">
        <w:rPr>
          <w:rFonts w:ascii="GHEA Grapalat" w:hAnsi="GHEA Grapalat"/>
          <w:i/>
        </w:rPr>
        <w:t>VHMT-GHSDB-25/01</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18"/>
        <w:t>*</w:t>
      </w:r>
    </w:p>
    <w:p w14:paraId="453E16AB" w14:textId="77777777" w:rsidR="00AF4211" w:rsidRPr="00B138F3" w:rsidRDefault="00AF4211" w:rsidP="000A214C">
      <w:pPr>
        <w:widowControl w:val="0"/>
        <w:spacing w:after="160"/>
        <w:jc w:val="center"/>
        <w:rPr>
          <w:rFonts w:ascii="GHEA Grapalat" w:hAnsi="GHEA Grapalat"/>
          <w:b/>
        </w:rPr>
      </w:pPr>
    </w:p>
    <w:p w14:paraId="79F8781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C24A9C8"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73E746" w14:textId="77777777" w:rsidTr="000745BE">
        <w:tc>
          <w:tcPr>
            <w:tcW w:w="4786" w:type="dxa"/>
          </w:tcPr>
          <w:p w14:paraId="35922ECE"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41A63CF"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14:paraId="507C318F" w14:textId="77777777" w:rsidR="000A214C" w:rsidRPr="00B138F3" w:rsidRDefault="000A214C" w:rsidP="000A214C">
      <w:pPr>
        <w:widowControl w:val="0"/>
        <w:spacing w:after="160"/>
        <w:rPr>
          <w:rFonts w:ascii="GHEA Grapalat" w:hAnsi="GHEA Grapalat" w:cs="GHEA Grapalat"/>
          <w:b/>
        </w:rPr>
      </w:pPr>
    </w:p>
    <w:p w14:paraId="47861F94"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F76486E"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7C591BA"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17490D1"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E492B2"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DC7861"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0B02E02E"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85F0E5F"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B6F4D4"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2DB4A33"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1BA508E" w14:textId="77777777" w:rsidR="000A214C" w:rsidRPr="00B138F3" w:rsidRDefault="000A214C" w:rsidP="000A214C">
      <w:pPr>
        <w:rPr>
          <w:rFonts w:ascii="GHEA Grapalat" w:hAnsi="GHEA Grapalat"/>
        </w:rPr>
      </w:pPr>
      <w:r w:rsidRPr="00B138F3">
        <w:rPr>
          <w:rFonts w:ascii="GHEA Grapalat" w:hAnsi="GHEA Grapalat"/>
        </w:rPr>
        <w:br w:type="page"/>
      </w:r>
    </w:p>
    <w:p w14:paraId="73B1431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26855B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27AE72C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770A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D6C26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0ED7B2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1998F5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B1D854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68DD75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A8C24E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D70F0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0D414B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32A80C7"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09B07CC"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686C4C0"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B36C79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F942E39"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2BDFAE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D50351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91232F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A38EAC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493494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16F0E1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C7C9EB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3E2815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388C7F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16B1A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4D72D7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DF7621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67B6AA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B7F930"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7DF82D3" w14:textId="77777777"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14:paraId="44AAB111" w14:textId="77777777" w:rsidR="00BE2572" w:rsidRPr="00B138F3" w:rsidRDefault="00BE2572" w:rsidP="00BE2572">
      <w:pPr>
        <w:widowControl w:val="0"/>
        <w:spacing w:after="160"/>
        <w:jc w:val="center"/>
        <w:rPr>
          <w:rFonts w:ascii="GHEA Grapalat" w:hAnsi="GHEA Grapalat" w:cs="Sylfaen"/>
        </w:rPr>
      </w:pPr>
    </w:p>
    <w:p w14:paraId="6357BFE7" w14:textId="77777777" w:rsidR="00E752B6" w:rsidRPr="00E752B6" w:rsidRDefault="00E752B6" w:rsidP="00BE2572">
      <w:pPr>
        <w:rPr>
          <w:rFonts w:ascii="GHEA Grapalat" w:hAnsi="GHEA Grapalat" w:cs="Sylfaen"/>
        </w:rPr>
      </w:pPr>
    </w:p>
    <w:p w14:paraId="3869DBE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E50BD8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53435"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270939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84C46E"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24E84782"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DBDE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752B6" w:rsidRPr="00B138F3" w14:paraId="32147F67"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C1F2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57EC213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850A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47D9E4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C40EE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C64788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DA6C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B60D9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101D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E40C1" w:rsidRPr="00B138F3" w14:paraId="5AC271F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763455" w14:textId="32FFB0A8"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rPr>
              <w:t xml:space="preserve"> </w:t>
            </w:r>
            <w:r w:rsidRPr="008E6B11">
              <w:rPr>
                <w:rFonts w:ascii="GHEA Grapalat" w:hAnsi="GHEA Grapalat"/>
                <w:sz w:val="22"/>
                <w:szCs w:val="22"/>
                <w:lang w:val="af-ZA"/>
              </w:rPr>
              <w:t xml:space="preserve"> </w:t>
            </w:r>
            <w:r>
              <w:rPr>
                <w:rFonts w:ascii="GHEA Grapalat" w:hAnsi="GHEA Grapalat"/>
                <w:sz w:val="22"/>
                <w:szCs w:val="22"/>
                <w:lang w:val="en-US"/>
              </w:rPr>
              <w:t>՝</w:t>
            </w:r>
            <w:r w:rsidRPr="001967BB">
              <w:rPr>
                <w:rFonts w:ascii="GHEA Grapalat" w:hAnsi="GHEA Grapalat"/>
                <w:sz w:val="22"/>
                <w:szCs w:val="22"/>
              </w:rPr>
              <w:t>&lt;&lt;Дом культуры ведийской общины&gt;&gt;</w:t>
            </w:r>
            <w:r w:rsidRPr="00FD17DE">
              <w:rPr>
                <w:rFonts w:ascii="Sylfaen" w:hAnsi="Sylfaen"/>
              </w:rPr>
              <w:t xml:space="preserve"> </w:t>
            </w:r>
            <w:r>
              <w:rPr>
                <w:rFonts w:ascii="Sylfaen" w:hAnsi="Sylfaen"/>
              </w:rPr>
              <w:t>НОАК</w:t>
            </w:r>
          </w:p>
        </w:tc>
      </w:tr>
      <w:tr w:rsidR="00CE40C1" w:rsidRPr="00B138F3" w14:paraId="6E3A5A2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A65A5" w14:textId="3BF861AB"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E40C1" w:rsidRPr="00B138F3" w14:paraId="63F818D1"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A0B978" w14:textId="018C5B03" w:rsidR="00CE40C1" w:rsidRPr="00B138F3" w:rsidRDefault="00CE40C1" w:rsidP="00CE40C1">
            <w:pPr>
              <w:widowControl w:val="0"/>
              <w:tabs>
                <w:tab w:val="left" w:pos="855"/>
              </w:tabs>
              <w:spacing w:after="160"/>
              <w:ind w:left="360"/>
              <w:rPr>
                <w:rFonts w:ascii="GHEA Grapalat" w:hAnsi="GHEA Grapalat"/>
              </w:rPr>
            </w:pPr>
            <w:r>
              <w:rPr>
                <w:rFonts w:ascii="GHEA Grapalat" w:hAnsi="GHEA Grapalat"/>
              </w:rPr>
              <w:t xml:space="preserve">      </w:t>
            </w: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Sylfaen" w:hAnsi="Sylfaen"/>
                <w:lang w:val="en-US"/>
              </w:rPr>
              <w:t>04104767</w:t>
            </w:r>
          </w:p>
        </w:tc>
      </w:tr>
      <w:tr w:rsidR="00CE40C1" w:rsidRPr="00B138F3" w14:paraId="1BE91C0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DCFD2A" w14:textId="1B942883" w:rsidR="00CE40C1" w:rsidRPr="00B138F3" w:rsidRDefault="00CE40C1" w:rsidP="00CE40C1">
            <w:pPr>
              <w:widowControl w:val="0"/>
              <w:tabs>
                <w:tab w:val="left" w:pos="855"/>
              </w:tabs>
              <w:spacing w:after="160"/>
              <w:ind w:left="360"/>
              <w:rPr>
                <w:rFonts w:ascii="GHEA Grapalat" w:hAnsi="GHEA Grapalat"/>
              </w:rPr>
            </w:pPr>
            <w:r>
              <w:rPr>
                <w:rFonts w:ascii="GHEA Grapalat" w:hAnsi="GHEA Grapalat"/>
              </w:rPr>
              <w:t xml:space="preserve">       </w:t>
            </w: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lang w:bidi="ar-SA"/>
              </w:rPr>
              <w:t>ЗАО «Ардшинбанк» ул. Веди</w:t>
            </w:r>
          </w:p>
        </w:tc>
      </w:tr>
      <w:tr w:rsidR="00CE40C1" w:rsidRPr="00B138F3" w14:paraId="700903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54EB3" w14:textId="2265EA00"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Sylfaen" w:hAnsi="Sylfaen"/>
                <w:lang w:val="en-US"/>
              </w:rPr>
              <w:t>2477600295190010</w:t>
            </w:r>
          </w:p>
        </w:tc>
      </w:tr>
      <w:tr w:rsidR="00CE40C1" w:rsidRPr="00B138F3" w14:paraId="26C15A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B4FCE"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E40C1" w:rsidRPr="00B138F3" w14:paraId="49A7293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8BA7D"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E40C1" w:rsidRPr="00B138F3" w14:paraId="4DF35F4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45090"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E40C1" w:rsidRPr="00B138F3" w14:paraId="36EBF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B2520"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E40C1" w:rsidRPr="00B138F3" w14:paraId="1165618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5D116D3"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E40C1" w:rsidRPr="00B138F3" w14:paraId="27F7CA6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AB5A7"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E40C1" w:rsidRPr="00B138F3" w14:paraId="45AE0E1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1D435C" w14:textId="77777777" w:rsidR="00CE40C1" w:rsidRPr="00B138F3" w:rsidRDefault="00CE40C1" w:rsidP="00CE40C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E40C1" w:rsidRPr="00B138F3" w14:paraId="28866D72"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1606BBE" w14:textId="77777777" w:rsidR="00CE40C1" w:rsidRPr="00B138F3" w:rsidRDefault="00CE40C1" w:rsidP="00CE40C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121F82" w14:textId="77777777" w:rsidR="00CE40C1" w:rsidRPr="00B138F3" w:rsidRDefault="00CE40C1" w:rsidP="00CE40C1">
            <w:pPr>
              <w:widowControl w:val="0"/>
              <w:spacing w:after="160"/>
              <w:rPr>
                <w:rFonts w:ascii="GHEA Grapalat" w:hAnsi="GHEA Grapalat" w:cs="Sylfaen"/>
              </w:rPr>
            </w:pPr>
          </w:p>
          <w:p w14:paraId="714F7CA4" w14:textId="77777777" w:rsidR="00CE40C1" w:rsidRPr="00B138F3" w:rsidRDefault="00CE40C1" w:rsidP="00CE40C1">
            <w:pPr>
              <w:widowControl w:val="0"/>
              <w:spacing w:after="160"/>
              <w:jc w:val="right"/>
              <w:rPr>
                <w:rFonts w:ascii="GHEA Grapalat" w:hAnsi="GHEA Grapalat" w:cs="Tahoma"/>
              </w:rPr>
            </w:pPr>
            <w:r w:rsidRPr="00B138F3">
              <w:rPr>
                <w:rFonts w:ascii="GHEA Grapalat" w:hAnsi="GHEA Grapalat"/>
              </w:rPr>
              <w:t>/____________________/</w:t>
            </w:r>
          </w:p>
          <w:p w14:paraId="116D852F" w14:textId="77777777" w:rsidR="00CE40C1" w:rsidRPr="00B138F3" w:rsidRDefault="00CE40C1" w:rsidP="00CE40C1">
            <w:pPr>
              <w:widowControl w:val="0"/>
              <w:spacing w:after="160"/>
              <w:rPr>
                <w:rFonts w:ascii="GHEA Grapalat" w:hAnsi="GHEA Grapalat" w:cs="Sylfaen"/>
              </w:rPr>
            </w:pPr>
          </w:p>
          <w:p w14:paraId="319B1B3D"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2670D1B9" w14:textId="77777777" w:rsidR="00CE40C1" w:rsidRPr="00B138F3" w:rsidRDefault="00CE40C1" w:rsidP="00CE40C1">
            <w:pPr>
              <w:widowControl w:val="0"/>
              <w:spacing w:after="160"/>
              <w:rPr>
                <w:rFonts w:ascii="GHEA Grapalat" w:hAnsi="GHEA Grapalat" w:cs="Sylfaen"/>
              </w:rPr>
            </w:pPr>
          </w:p>
          <w:p w14:paraId="512A6286" w14:textId="77777777" w:rsidR="00CE40C1" w:rsidRPr="00B138F3" w:rsidRDefault="00CE40C1" w:rsidP="00CE40C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21290FC" w14:textId="77777777" w:rsidR="00CE40C1" w:rsidRPr="00B138F3" w:rsidRDefault="00CE40C1" w:rsidP="00CE40C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D50F95F" w14:textId="77777777" w:rsidR="00CE40C1" w:rsidRPr="00B138F3" w:rsidRDefault="00CE40C1" w:rsidP="00CE40C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67BABF2" w14:textId="77777777" w:rsidR="00CE40C1" w:rsidRPr="00B138F3" w:rsidRDefault="00CE40C1" w:rsidP="00CE40C1">
            <w:pPr>
              <w:widowControl w:val="0"/>
              <w:spacing w:after="160"/>
              <w:rPr>
                <w:rFonts w:ascii="GHEA Grapalat" w:hAnsi="GHEA Grapalat" w:cs="Sylfaen"/>
              </w:rPr>
            </w:pPr>
          </w:p>
          <w:p w14:paraId="71803542"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5E8816B7" w14:textId="77777777" w:rsidR="00CE40C1" w:rsidRPr="00B138F3" w:rsidRDefault="00CE40C1" w:rsidP="00CE40C1">
            <w:pPr>
              <w:widowControl w:val="0"/>
              <w:spacing w:after="160"/>
              <w:jc w:val="right"/>
              <w:rPr>
                <w:rFonts w:ascii="GHEA Grapalat" w:hAnsi="GHEA Grapalat" w:cs="Tahoma"/>
              </w:rPr>
            </w:pPr>
          </w:p>
          <w:p w14:paraId="25DC607F"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126E9ED6" w14:textId="77777777" w:rsidR="00CE40C1" w:rsidRPr="00B138F3" w:rsidRDefault="00CE40C1" w:rsidP="00CE40C1">
            <w:pPr>
              <w:widowControl w:val="0"/>
              <w:spacing w:after="160"/>
              <w:rPr>
                <w:rFonts w:ascii="GHEA Grapalat" w:hAnsi="GHEA Grapalat" w:cs="Sylfaen"/>
              </w:rPr>
            </w:pPr>
          </w:p>
          <w:p w14:paraId="38D04226" w14:textId="77777777" w:rsidR="00CE40C1" w:rsidRPr="00B138F3" w:rsidRDefault="00CE40C1" w:rsidP="00CE40C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E40C1" w:rsidRPr="00B138F3" w14:paraId="77FE747E"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8216663"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461B1BE" w14:textId="77777777" w:rsidR="00CE40C1" w:rsidRPr="00B138F3" w:rsidRDefault="00CE40C1" w:rsidP="00CE40C1">
            <w:pPr>
              <w:widowControl w:val="0"/>
              <w:spacing w:after="160"/>
              <w:rPr>
                <w:rFonts w:ascii="GHEA Grapalat" w:hAnsi="GHEA Grapalat"/>
              </w:rPr>
            </w:pPr>
          </w:p>
          <w:p w14:paraId="72EC8E54"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781D1137" w14:textId="77777777" w:rsidR="00CE40C1" w:rsidRPr="00B138F3" w:rsidRDefault="00CE40C1" w:rsidP="00CE40C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E2A6FFB" w14:textId="77777777" w:rsidR="00CE40C1" w:rsidRPr="00B138F3" w:rsidRDefault="00CE40C1" w:rsidP="00CE40C1">
            <w:pPr>
              <w:widowControl w:val="0"/>
              <w:spacing w:after="160"/>
              <w:rPr>
                <w:rFonts w:ascii="GHEA Grapalat" w:hAnsi="GHEA Grapalat" w:cs="Tahoma"/>
              </w:rPr>
            </w:pPr>
          </w:p>
          <w:p w14:paraId="0D16B38C" w14:textId="77777777" w:rsidR="00CE40C1" w:rsidRPr="00B138F3" w:rsidRDefault="00CE40C1" w:rsidP="00CE40C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AF2C0A6"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DD58264" w14:textId="77777777" w:rsidR="00CE40C1" w:rsidRPr="00B138F3" w:rsidRDefault="00CE40C1" w:rsidP="00CE40C1">
            <w:pPr>
              <w:widowControl w:val="0"/>
              <w:spacing w:after="160"/>
              <w:rPr>
                <w:rFonts w:ascii="GHEA Grapalat" w:hAnsi="GHEA Grapalat" w:cs="Tahoma"/>
              </w:rPr>
            </w:pPr>
          </w:p>
          <w:p w14:paraId="52F7E0E3"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0A7B44E7" w14:textId="77777777" w:rsidR="00CE40C1" w:rsidRPr="00B138F3" w:rsidRDefault="00CE40C1" w:rsidP="00CE40C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60EFCA1" w14:textId="77777777" w:rsidR="00CE40C1" w:rsidRPr="00B138F3" w:rsidRDefault="00CE40C1" w:rsidP="00CE40C1">
            <w:pPr>
              <w:widowControl w:val="0"/>
              <w:spacing w:after="160"/>
              <w:rPr>
                <w:rFonts w:ascii="GHEA Grapalat" w:hAnsi="GHEA Grapalat" w:cs="Arial"/>
              </w:rPr>
            </w:pPr>
          </w:p>
        </w:tc>
      </w:tr>
      <w:tr w:rsidR="00CE40C1" w:rsidRPr="00B138F3" w14:paraId="195331F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7C7F4F7" w14:textId="77777777" w:rsidR="00CE40C1" w:rsidRPr="00B138F3" w:rsidRDefault="00CE40C1" w:rsidP="00CE40C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D0D96D9" w14:textId="77777777" w:rsidR="00CE40C1" w:rsidRPr="00B138F3" w:rsidRDefault="00CE40C1" w:rsidP="00CE40C1">
            <w:pPr>
              <w:widowControl w:val="0"/>
              <w:spacing w:after="160"/>
              <w:rPr>
                <w:rFonts w:ascii="GHEA Grapalat" w:hAnsi="GHEA Grapalat" w:cs="Sylfaen"/>
              </w:rPr>
            </w:pPr>
          </w:p>
          <w:p w14:paraId="1D60EB0F" w14:textId="77777777" w:rsidR="00CE40C1" w:rsidRPr="00B138F3" w:rsidRDefault="00CE40C1" w:rsidP="00CE40C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A266B54" w14:textId="77777777" w:rsidR="00CE40C1" w:rsidRPr="00B138F3" w:rsidRDefault="00CE40C1" w:rsidP="00CE40C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EF036EE" w14:textId="77777777" w:rsidR="00CE40C1" w:rsidRPr="00B138F3" w:rsidRDefault="00CE40C1" w:rsidP="00CE40C1">
            <w:pPr>
              <w:widowControl w:val="0"/>
              <w:spacing w:after="160"/>
              <w:rPr>
                <w:rFonts w:ascii="GHEA Grapalat" w:hAnsi="GHEA Grapalat"/>
              </w:rPr>
            </w:pPr>
          </w:p>
          <w:p w14:paraId="007811E5"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7B0BE47" w14:textId="77777777" w:rsidR="00E752B6" w:rsidRPr="00B138F3" w:rsidRDefault="00E752B6" w:rsidP="00E752B6">
      <w:pPr>
        <w:widowControl w:val="0"/>
        <w:spacing w:after="160"/>
        <w:jc w:val="center"/>
        <w:rPr>
          <w:rFonts w:ascii="GHEA Grapalat" w:hAnsi="GHEA Grapalat" w:cs="Sylfaen"/>
        </w:rPr>
      </w:pPr>
    </w:p>
    <w:p w14:paraId="42807E33" w14:textId="77777777" w:rsidR="00E752B6" w:rsidRPr="00E752B6" w:rsidRDefault="00E752B6" w:rsidP="00BE2572">
      <w:pPr>
        <w:rPr>
          <w:rFonts w:ascii="GHEA Grapalat" w:hAnsi="GHEA Grapalat" w:cs="Sylfaen"/>
        </w:rPr>
      </w:pPr>
    </w:p>
    <w:p w14:paraId="567648E6" w14:textId="77777777" w:rsidR="00E752B6" w:rsidRDefault="00E752B6" w:rsidP="00BE2572">
      <w:pPr>
        <w:rPr>
          <w:rFonts w:ascii="GHEA Grapalat" w:hAnsi="GHEA Grapalat" w:cs="Sylfaen"/>
          <w:lang w:val="hy-AM"/>
        </w:rPr>
      </w:pPr>
    </w:p>
    <w:p w14:paraId="12D783F6" w14:textId="77777777" w:rsidR="00E752B6" w:rsidRDefault="00E752B6" w:rsidP="00BE2572">
      <w:pPr>
        <w:rPr>
          <w:rFonts w:ascii="GHEA Grapalat" w:hAnsi="GHEA Grapalat" w:cs="Sylfaen"/>
          <w:lang w:val="hy-AM"/>
        </w:rPr>
      </w:pPr>
    </w:p>
    <w:p w14:paraId="70EE3720" w14:textId="77777777" w:rsidR="00E752B6" w:rsidRDefault="00E752B6" w:rsidP="00BE2572">
      <w:pPr>
        <w:rPr>
          <w:rFonts w:ascii="GHEA Grapalat" w:hAnsi="GHEA Grapalat" w:cs="Sylfaen"/>
          <w:lang w:val="hy-AM"/>
        </w:rPr>
      </w:pPr>
    </w:p>
    <w:p w14:paraId="7DC5C0C1" w14:textId="77777777" w:rsidR="00E752B6" w:rsidRDefault="00E752B6" w:rsidP="00BE2572">
      <w:pPr>
        <w:rPr>
          <w:rFonts w:ascii="GHEA Grapalat" w:hAnsi="GHEA Grapalat" w:cs="Sylfaen"/>
          <w:lang w:val="hy-AM"/>
        </w:rPr>
      </w:pPr>
    </w:p>
    <w:p w14:paraId="2680AF51" w14:textId="77777777" w:rsidR="00E752B6" w:rsidRDefault="00E752B6" w:rsidP="00BE2572">
      <w:pPr>
        <w:rPr>
          <w:rFonts w:ascii="GHEA Grapalat" w:hAnsi="GHEA Grapalat" w:cs="Sylfaen"/>
          <w:lang w:val="hy-AM"/>
        </w:rPr>
      </w:pPr>
    </w:p>
    <w:p w14:paraId="31D26C00" w14:textId="77777777" w:rsidR="00E752B6" w:rsidRDefault="00E752B6" w:rsidP="00BE2572">
      <w:pPr>
        <w:rPr>
          <w:rFonts w:ascii="GHEA Grapalat" w:hAnsi="GHEA Grapalat" w:cs="Sylfaen"/>
          <w:lang w:val="hy-AM"/>
        </w:rPr>
      </w:pPr>
    </w:p>
    <w:p w14:paraId="708610F7" w14:textId="77777777" w:rsidR="00E752B6" w:rsidRDefault="00E752B6" w:rsidP="00BE2572">
      <w:pPr>
        <w:rPr>
          <w:rFonts w:ascii="GHEA Grapalat" w:hAnsi="GHEA Grapalat" w:cs="Sylfaen"/>
          <w:lang w:val="hy-AM"/>
        </w:rPr>
      </w:pPr>
    </w:p>
    <w:p w14:paraId="6245D32F" w14:textId="77777777" w:rsidR="00E752B6" w:rsidRDefault="00E752B6" w:rsidP="00BE2572">
      <w:pPr>
        <w:rPr>
          <w:rFonts w:ascii="GHEA Grapalat" w:hAnsi="GHEA Grapalat" w:cs="Sylfaen"/>
          <w:lang w:val="hy-AM"/>
        </w:rPr>
      </w:pPr>
    </w:p>
    <w:p w14:paraId="2BC38ADE" w14:textId="77777777" w:rsidR="00E752B6" w:rsidRDefault="00E752B6" w:rsidP="00BE2572">
      <w:pPr>
        <w:rPr>
          <w:rFonts w:ascii="GHEA Grapalat" w:hAnsi="GHEA Grapalat" w:cs="Sylfaen"/>
          <w:lang w:val="hy-AM"/>
        </w:rPr>
      </w:pPr>
    </w:p>
    <w:p w14:paraId="07B3237E" w14:textId="77777777" w:rsidR="00E752B6" w:rsidRDefault="00E752B6" w:rsidP="00BE2572">
      <w:pPr>
        <w:rPr>
          <w:rFonts w:ascii="GHEA Grapalat" w:hAnsi="GHEA Grapalat" w:cs="Sylfaen"/>
          <w:lang w:val="hy-AM"/>
        </w:rPr>
      </w:pPr>
    </w:p>
    <w:p w14:paraId="7E655F2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FF6456"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DB8E7B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746334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E6B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D9623B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3E5091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49A502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F01ED1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7F16E0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417319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8D5BA3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A563D8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982500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3E57D4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91C5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3319D7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171850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B08AE3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70F60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4C60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539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82BD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FA5EF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DD2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D401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EA073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B80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BE7E6A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A881B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9911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51CF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ED77B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A5E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360ACD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ED348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247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EF27C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BD614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65721A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481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0FEF4E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006F3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89E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63E8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FE52F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0F8B9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B220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79CDB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ABF5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00A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BEBA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E4D86F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107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9BE01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395D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7C4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DA30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7763E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6B23C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0D3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053F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5D5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6FB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D042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9CC1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9A8AC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D4BE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2AA74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3AD1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D7D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3327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D6D00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8C07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100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0CCC3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A7B97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6EA5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C9F7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41ACF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EBB90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27F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6BA21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A85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E6EE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6788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DF2C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33828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19D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21AF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A5F24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70E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D358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F099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ECC3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692F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A5C41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05C68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ACA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D20A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23DB7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183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CC6EC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644A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96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3206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F3012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6D63D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FE6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B36A1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E98F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9BE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87BB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E329D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EF9DE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FE3A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B28BF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537B9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CFD1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9B46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FE353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60A35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169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4C9BD9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E5D8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117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9A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D8E22B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EC6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BF829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6EC2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0EC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DEECF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FA97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D7E4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572AB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B246B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454B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69CA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59764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CCE4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3744C"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91155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913DE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0703A"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EE1B38"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B96E5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6DCDB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B2331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6248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910D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4B7A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B4A7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84B0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383C1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A6D4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0491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F75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1EBC5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D04D8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583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B45F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8D015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71DE87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C7B0A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B7A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7B75D1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1FE1E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DDE9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84A6F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A952863"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3B4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7FAD2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AA6A6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BC9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74097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4138E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5F78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2A6AA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EEF3A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3E02D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1C7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A5F28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F9DE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233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0B50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B0D4B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8111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55CB0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5DF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FD0C7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6F4E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495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48AB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DDFDC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C7950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EFD5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EDD2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5562A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B5D2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4C9C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1FB54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A88AD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6FA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B603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CBE89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BF7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3020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54A9D7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078B4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7634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9CA6E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360A3C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B4E0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0AC7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879C0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58AA4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C369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0B08A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D0C0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AA9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EA75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A6C2C3"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1695FA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B97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D4FD4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982B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860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07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013689" w14:textId="77777777" w:rsidR="00BE2572" w:rsidRPr="00B138F3" w:rsidRDefault="00BE2572" w:rsidP="000745BE">
            <w:pPr>
              <w:widowControl w:val="0"/>
              <w:spacing w:after="120"/>
              <w:jc w:val="center"/>
              <w:rPr>
                <w:rFonts w:ascii="GHEA Grapalat" w:hAnsi="GHEA Grapalat"/>
                <w:sz w:val="18"/>
                <w:szCs w:val="18"/>
              </w:rPr>
            </w:pPr>
          </w:p>
        </w:tc>
      </w:tr>
    </w:tbl>
    <w:p w14:paraId="12C99D5D" w14:textId="77777777" w:rsidR="00BE2572" w:rsidRPr="00B138F3" w:rsidRDefault="00BE2572" w:rsidP="00BE2572">
      <w:pPr>
        <w:widowControl w:val="0"/>
        <w:spacing w:after="160"/>
        <w:ind w:left="567" w:right="565"/>
        <w:jc w:val="center"/>
        <w:rPr>
          <w:rFonts w:ascii="GHEA Grapalat" w:hAnsi="GHEA Grapalat"/>
          <w:b/>
        </w:rPr>
      </w:pPr>
    </w:p>
    <w:p w14:paraId="5BA6C523" w14:textId="77777777" w:rsidR="00BE2572" w:rsidRPr="00B138F3" w:rsidRDefault="00BE2572" w:rsidP="00BE2572">
      <w:pPr>
        <w:widowControl w:val="0"/>
        <w:spacing w:after="160"/>
        <w:ind w:left="567" w:right="565"/>
        <w:jc w:val="center"/>
        <w:rPr>
          <w:rFonts w:ascii="GHEA Grapalat" w:hAnsi="GHEA Grapalat"/>
          <w:b/>
        </w:rPr>
      </w:pPr>
    </w:p>
    <w:p w14:paraId="27E5AD14" w14:textId="77777777" w:rsidR="00BE2572" w:rsidRPr="00B138F3" w:rsidRDefault="00BE2572" w:rsidP="00BE2572">
      <w:pPr>
        <w:widowControl w:val="0"/>
        <w:spacing w:after="160"/>
        <w:ind w:left="567" w:right="565"/>
        <w:jc w:val="center"/>
        <w:rPr>
          <w:rFonts w:ascii="GHEA Grapalat" w:hAnsi="GHEA Grapalat"/>
          <w:b/>
        </w:rPr>
      </w:pPr>
    </w:p>
    <w:p w14:paraId="312D982E" w14:textId="77777777" w:rsidR="00BE2572" w:rsidRPr="00B138F3" w:rsidRDefault="00BE2572" w:rsidP="00BE2572">
      <w:pPr>
        <w:widowControl w:val="0"/>
        <w:spacing w:after="160"/>
        <w:ind w:left="567" w:right="565"/>
        <w:jc w:val="center"/>
        <w:rPr>
          <w:rFonts w:ascii="GHEA Grapalat" w:hAnsi="GHEA Grapalat"/>
          <w:b/>
        </w:rPr>
      </w:pPr>
    </w:p>
    <w:p w14:paraId="3D33F43A" w14:textId="77777777" w:rsidR="00BE2572" w:rsidRPr="00B138F3" w:rsidRDefault="00BE2572" w:rsidP="00BE2572">
      <w:pPr>
        <w:widowControl w:val="0"/>
        <w:spacing w:after="160"/>
        <w:ind w:left="567" w:right="565"/>
        <w:jc w:val="center"/>
        <w:rPr>
          <w:rFonts w:ascii="GHEA Grapalat" w:hAnsi="GHEA Grapalat"/>
          <w:b/>
        </w:rPr>
      </w:pPr>
    </w:p>
    <w:p w14:paraId="0D2D34E8" w14:textId="77777777" w:rsidR="00BE2572" w:rsidRPr="00B138F3" w:rsidRDefault="00BE2572" w:rsidP="00BE2572">
      <w:pPr>
        <w:widowControl w:val="0"/>
        <w:spacing w:after="160"/>
        <w:ind w:left="567" w:right="565"/>
        <w:jc w:val="center"/>
        <w:rPr>
          <w:rFonts w:ascii="GHEA Grapalat" w:hAnsi="GHEA Grapalat"/>
          <w:b/>
        </w:rPr>
      </w:pPr>
    </w:p>
    <w:p w14:paraId="1A5367F9" w14:textId="77777777" w:rsidR="00BE2572" w:rsidRPr="00B138F3" w:rsidRDefault="00BE2572" w:rsidP="00BE2572">
      <w:pPr>
        <w:widowControl w:val="0"/>
        <w:spacing w:after="160"/>
        <w:ind w:left="567" w:right="565"/>
        <w:jc w:val="center"/>
        <w:rPr>
          <w:rFonts w:ascii="GHEA Grapalat" w:hAnsi="GHEA Grapalat"/>
          <w:b/>
        </w:rPr>
      </w:pPr>
    </w:p>
    <w:p w14:paraId="0CC87E12" w14:textId="77777777" w:rsidR="00BE2572" w:rsidRPr="00B138F3" w:rsidRDefault="00BE2572" w:rsidP="00BE2572">
      <w:pPr>
        <w:widowControl w:val="0"/>
        <w:spacing w:after="160"/>
        <w:ind w:left="567" w:right="565"/>
        <w:jc w:val="center"/>
        <w:rPr>
          <w:rFonts w:ascii="GHEA Grapalat" w:hAnsi="GHEA Grapalat"/>
          <w:b/>
        </w:rPr>
      </w:pPr>
    </w:p>
    <w:p w14:paraId="02993E60" w14:textId="77777777" w:rsidR="00BE2572" w:rsidRPr="00B138F3" w:rsidRDefault="00BE2572" w:rsidP="00BE2572">
      <w:pPr>
        <w:widowControl w:val="0"/>
        <w:spacing w:after="160"/>
        <w:ind w:left="567" w:right="565"/>
        <w:jc w:val="center"/>
        <w:rPr>
          <w:rFonts w:ascii="GHEA Grapalat" w:hAnsi="GHEA Grapalat"/>
          <w:b/>
        </w:rPr>
      </w:pPr>
    </w:p>
    <w:p w14:paraId="4BFAA771" w14:textId="77777777" w:rsidR="00BE2572" w:rsidRPr="00B138F3" w:rsidRDefault="00BE2572" w:rsidP="00BE2572">
      <w:pPr>
        <w:widowControl w:val="0"/>
        <w:spacing w:after="160"/>
        <w:ind w:left="567" w:right="565"/>
        <w:jc w:val="center"/>
        <w:rPr>
          <w:rFonts w:ascii="GHEA Grapalat" w:hAnsi="GHEA Grapalat"/>
          <w:b/>
        </w:rPr>
      </w:pPr>
    </w:p>
    <w:p w14:paraId="69F6673A"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F5FA578" w14:textId="3CDCD027" w:rsidR="00131F0B" w:rsidRDefault="00131F0B" w:rsidP="0005730E">
      <w:pPr>
        <w:widowControl w:val="0"/>
        <w:spacing w:after="160"/>
        <w:ind w:firstLine="567"/>
        <w:jc w:val="right"/>
        <w:rPr>
          <w:rFonts w:ascii="GHEA Grapalat" w:hAnsi="GHEA Grapalat"/>
          <w:b/>
        </w:rPr>
      </w:pPr>
      <w:r>
        <w:rPr>
          <w:rFonts w:ascii="GHEA Grapalat" w:hAnsi="GHEA Grapalat"/>
          <w:b/>
        </w:rPr>
        <w:lastRenderedPageBreak/>
        <w:br w:type="page"/>
      </w:r>
    </w:p>
    <w:p w14:paraId="235BDA24"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15CC5FFC" w14:textId="5CB77DC7"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8754B7">
        <w:rPr>
          <w:rFonts w:ascii="GHEA Grapalat" w:hAnsi="GHEA Grapalat"/>
          <w:b/>
          <w:sz w:val="24"/>
          <w:szCs w:val="24"/>
        </w:rPr>
        <w:t>VHMT-GHSDB-25/01</w:t>
      </w:r>
      <w:r>
        <w:rPr>
          <w:rStyle w:val="af6"/>
          <w:rFonts w:ascii="GHEA Grapalat" w:hAnsi="GHEA Grapalat"/>
          <w:b/>
          <w:sz w:val="24"/>
          <w:szCs w:val="24"/>
        </w:rPr>
        <w:footnoteReference w:customMarkFollows="1" w:id="20"/>
        <w:t>*</w:t>
      </w:r>
    </w:p>
    <w:p w14:paraId="5C8B1645" w14:textId="77777777" w:rsidR="003B2F27" w:rsidRPr="00AD29CE" w:rsidRDefault="003B2F27" w:rsidP="003B2F27">
      <w:pPr>
        <w:widowControl w:val="0"/>
        <w:spacing w:after="160" w:line="360" w:lineRule="auto"/>
        <w:jc w:val="right"/>
        <w:rPr>
          <w:rFonts w:ascii="GHEA Grapalat" w:hAnsi="GHEA Grapalat"/>
          <w:i/>
        </w:rPr>
      </w:pPr>
    </w:p>
    <w:p w14:paraId="5EE23918"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27B53A5E" w14:textId="49DDF2D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1B0335">
        <w:rPr>
          <w:rFonts w:ascii="GHEA Grapalat" w:hAnsi="GHEA Grapalat"/>
          <w:b/>
        </w:rPr>
        <w:t>VHMT-GHSDB-25/01</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2E4E5C4A" w14:textId="77777777" w:rsidTr="005B7138">
        <w:tc>
          <w:tcPr>
            <w:tcW w:w="4643" w:type="dxa"/>
          </w:tcPr>
          <w:p w14:paraId="6E8CEA28"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2F0001B5"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F374D11"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579431E8"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6B4B7BFA"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49E018D6"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5259CB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7EF8E8B2" w14:textId="62BA06A8" w:rsidR="003B2F27" w:rsidRPr="00AD29CE" w:rsidRDefault="003B2F27" w:rsidP="00DA3C30">
      <w:pPr>
        <w:rPr>
          <w:rFonts w:ascii="GHEA Grapalat" w:hAnsi="GHEA Grapalat" w:cs="Sylfaen"/>
          <w:b/>
          <w:smallCaps/>
        </w:rPr>
      </w:pPr>
      <w:r>
        <w:rPr>
          <w:rFonts w:ascii="GHEA Grapalat" w:hAnsi="GHEA Grapalat" w:cs="Sylfaen"/>
        </w:rPr>
        <w:br w:type="page"/>
      </w:r>
      <w:r w:rsidR="001B0335">
        <w:rPr>
          <w:rFonts w:ascii="GHEA Grapalat" w:hAnsi="GHEA Grapalat" w:cs="Sylfaen"/>
        </w:rPr>
        <w:lastRenderedPageBreak/>
        <w:t xml:space="preserve">       </w:t>
      </w:r>
      <w:r w:rsidRPr="00AD29CE">
        <w:rPr>
          <w:rFonts w:ascii="GHEA Grapalat" w:hAnsi="GHEA Grapalat"/>
          <w:b/>
          <w:smallCaps/>
        </w:rPr>
        <w:t>2. ПРАВА И ОБЯЗАННОСТИ СТОРОН</w:t>
      </w:r>
    </w:p>
    <w:p w14:paraId="2E03EFE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81802E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7C354843"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23223072"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71A953DC"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80325F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BD374AD"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7A3000C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E9B2D9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23186A0"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106708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6F16F088" w14:textId="77777777" w:rsidR="00830C72" w:rsidRDefault="00830C72">
      <w:pPr>
        <w:rPr>
          <w:rFonts w:ascii="GHEA Grapalat" w:hAnsi="GHEA Grapalat"/>
          <w:lang w:val="hy-AM"/>
        </w:rPr>
      </w:pPr>
    </w:p>
    <w:p w14:paraId="5E169248"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2F6C9B9"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70A57175"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5FE78A3"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E66C4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7941B48"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7E76B5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040E3F8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1A6E93E"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6B4EBDE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w:t>
      </w:r>
      <w:r w:rsidRPr="00675CA2">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46D7FA3E"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21"/>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66A806B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715C34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78F0D10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990FF9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5AAB423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7180E7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70EF1CC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02FF7C1"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B406B85" w14:textId="77777777" w:rsidR="0034272D" w:rsidRDefault="0034272D" w:rsidP="003B2F27">
      <w:pPr>
        <w:widowControl w:val="0"/>
        <w:spacing w:after="160" w:line="336" w:lineRule="auto"/>
        <w:jc w:val="center"/>
        <w:rPr>
          <w:rFonts w:ascii="GHEA Grapalat" w:hAnsi="GHEA Grapalat"/>
          <w:b/>
        </w:rPr>
      </w:pPr>
    </w:p>
    <w:p w14:paraId="2169C74D"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20FA3B8"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22"/>
        <w:t>17</w:t>
      </w:r>
      <w:r>
        <w:rPr>
          <w:rFonts w:ascii="GHEA Grapalat" w:hAnsi="GHEA Grapalat"/>
        </w:rPr>
        <w:t>.</w:t>
      </w:r>
    </w:p>
    <w:p w14:paraId="5D08C660"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4AF2685"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3E658765"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lastRenderedPageBreak/>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3"/>
        <w:t>18</w:t>
      </w:r>
      <w:r w:rsidRPr="00844C3A">
        <w:rPr>
          <w:rFonts w:ascii="GHEA Grapalat" w:hAnsi="GHEA Grapalat"/>
        </w:rPr>
        <w:t>.</w:t>
      </w:r>
    </w:p>
    <w:p w14:paraId="580807A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471B7DD2"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04B6B271"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FE841A9"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3C2BDB78"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798F53CC"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14:paraId="0A8EA4B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1D51874D"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24"/>
        <w:t>19</w:t>
      </w:r>
    </w:p>
    <w:p w14:paraId="5BC05CC1" w14:textId="77777777" w:rsidR="003B2F27" w:rsidRPr="00AD29CE" w:rsidRDefault="003B2F27" w:rsidP="003B2F27">
      <w:pPr>
        <w:widowControl w:val="0"/>
        <w:spacing w:after="160" w:line="360" w:lineRule="auto"/>
        <w:ind w:firstLine="720"/>
        <w:jc w:val="center"/>
        <w:rPr>
          <w:rFonts w:ascii="GHEA Grapalat" w:hAnsi="GHEA Grapalat" w:cs="Sylfaen"/>
        </w:rPr>
      </w:pPr>
    </w:p>
    <w:p w14:paraId="7DB33266" w14:textId="77777777" w:rsidR="00D932B2" w:rsidRDefault="00D932B2">
      <w:pPr>
        <w:rPr>
          <w:rFonts w:ascii="GHEA Grapalat" w:hAnsi="GHEA Grapalat"/>
          <w:b/>
        </w:rPr>
      </w:pPr>
      <w:r>
        <w:rPr>
          <w:rFonts w:ascii="GHEA Grapalat" w:hAnsi="GHEA Grapalat"/>
          <w:b/>
        </w:rPr>
        <w:br w:type="page"/>
      </w:r>
    </w:p>
    <w:p w14:paraId="5EA16E89"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21A64C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7999B69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25"/>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8FE4F4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F33B52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DB95DA7"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w:t>
      </w:r>
      <w:r w:rsidRPr="00AD29CE">
        <w:rPr>
          <w:rFonts w:ascii="GHEA Grapalat" w:hAnsi="GHEA Grapalat"/>
        </w:rPr>
        <w:lastRenderedPageBreak/>
        <w:t>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3B4AAA68"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A78305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2FE394A2" w14:textId="77777777" w:rsidR="003B2F27" w:rsidRPr="00AD29CE" w:rsidRDefault="003B2F27" w:rsidP="003B2F27">
      <w:pPr>
        <w:widowControl w:val="0"/>
        <w:spacing w:after="160" w:line="360" w:lineRule="auto"/>
        <w:ind w:firstLine="720"/>
        <w:jc w:val="center"/>
        <w:rPr>
          <w:rFonts w:ascii="GHEA Grapalat" w:hAnsi="GHEA Grapalat" w:cs="Sylfaen"/>
        </w:rPr>
      </w:pPr>
    </w:p>
    <w:p w14:paraId="48C9DD9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03461843"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31D7D3C" w14:textId="77777777" w:rsidR="0043443E" w:rsidRPr="00E661BE" w:rsidRDefault="0043443E" w:rsidP="00810966">
      <w:pPr>
        <w:jc w:val="center"/>
        <w:rPr>
          <w:rFonts w:ascii="GHEA Grapalat" w:hAnsi="GHEA Grapalat"/>
          <w:b/>
        </w:rPr>
      </w:pPr>
    </w:p>
    <w:p w14:paraId="0D5A37CD"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591B6526" w14:textId="77777777" w:rsidR="0043443E" w:rsidRPr="00E661BE" w:rsidRDefault="0043443E" w:rsidP="00810966">
      <w:pPr>
        <w:jc w:val="center"/>
        <w:rPr>
          <w:rFonts w:ascii="GHEA Grapalat" w:hAnsi="GHEA Grapalat" w:cs="Sylfaen"/>
          <w:b/>
        </w:rPr>
      </w:pPr>
    </w:p>
    <w:p w14:paraId="0B044D0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F0CDB4B"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 xml:space="preserve">Условием исполнения сторонами прав и обязанностей, предусмотренных </w:t>
      </w:r>
      <w:r w:rsidRPr="00AD29CE">
        <w:rPr>
          <w:rFonts w:ascii="GHEA Grapalat" w:hAnsi="GHEA Grapalat"/>
        </w:rPr>
        <w:lastRenderedPageBreak/>
        <w:t>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26"/>
        <w:t>21</w:t>
      </w:r>
    </w:p>
    <w:p w14:paraId="6B45917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6EAEF3A"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DE8724A"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3975622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742D01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935504F"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D568D4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C77184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FEAAE0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27"/>
        <w:t>22</w:t>
      </w:r>
    </w:p>
    <w:p w14:paraId="4922839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28"/>
        <w:t>23</w:t>
      </w:r>
      <w:r w:rsidRPr="00AD29CE">
        <w:rPr>
          <w:rFonts w:ascii="GHEA Grapalat" w:hAnsi="GHEA Grapalat"/>
        </w:rPr>
        <w:t>.</w:t>
      </w:r>
    </w:p>
    <w:p w14:paraId="4C1F94F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lastRenderedPageBreak/>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2A2C8C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9FC8C12"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896876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61D52D5E"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4A3A5CC5" w14:textId="77777777"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3C05C1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43DAD7A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3D900613"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945C9AA" w14:textId="77777777"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65565287" w14:textId="77777777"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14:paraId="3BA8E1BB" w14:textId="77777777"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58E890DC" w14:textId="77777777"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6D0A1E29" w14:textId="77777777" w:rsidR="003B2F27" w:rsidRPr="00AD29CE" w:rsidRDefault="003B2F27" w:rsidP="003B2F27">
      <w:pPr>
        <w:widowControl w:val="0"/>
        <w:spacing w:after="160" w:line="360" w:lineRule="auto"/>
        <w:rPr>
          <w:rFonts w:ascii="GHEA Grapalat" w:hAnsi="GHEA Grapalat"/>
        </w:rPr>
      </w:pPr>
    </w:p>
    <w:p w14:paraId="38340DB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7679D7B0" w14:textId="77777777" w:rsidTr="005B7138">
        <w:trPr>
          <w:jc w:val="center"/>
        </w:trPr>
        <w:tc>
          <w:tcPr>
            <w:tcW w:w="4536" w:type="dxa"/>
          </w:tcPr>
          <w:p w14:paraId="3FFF2B61"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B2FF26B"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3973C5F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97E7F6E" w14:textId="77777777" w:rsidR="003B2F27" w:rsidRDefault="003B2F27" w:rsidP="005B7138">
            <w:pPr>
              <w:widowControl w:val="0"/>
              <w:spacing w:after="160" w:line="360" w:lineRule="auto"/>
              <w:jc w:val="center"/>
              <w:rPr>
                <w:rFonts w:ascii="GHEA Grapalat" w:hAnsi="GHEA Grapalat"/>
                <w:lang w:val="en-US"/>
              </w:rPr>
            </w:pPr>
          </w:p>
          <w:p w14:paraId="74EB6B9C"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068C38E9"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4C6FF239"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7DAC5BA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8452BE6" w14:textId="77777777" w:rsidR="003B2F27" w:rsidRDefault="003B2F27" w:rsidP="005B7138">
            <w:pPr>
              <w:widowControl w:val="0"/>
              <w:spacing w:after="160" w:line="360" w:lineRule="auto"/>
              <w:jc w:val="center"/>
              <w:rPr>
                <w:rFonts w:ascii="GHEA Grapalat" w:hAnsi="GHEA Grapalat"/>
                <w:lang w:val="en-US"/>
              </w:rPr>
            </w:pPr>
          </w:p>
          <w:p w14:paraId="70B1F7BC"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3B546676" w14:textId="77777777" w:rsidR="003B2F27" w:rsidRPr="00AD29CE" w:rsidRDefault="003B2F27" w:rsidP="003B2F27">
      <w:pPr>
        <w:widowControl w:val="0"/>
        <w:spacing w:after="160" w:line="360" w:lineRule="auto"/>
        <w:ind w:firstLine="709"/>
        <w:jc w:val="center"/>
        <w:rPr>
          <w:rFonts w:ascii="GHEA Grapalat" w:hAnsi="GHEA Grapalat"/>
          <w:b/>
        </w:rPr>
      </w:pPr>
    </w:p>
    <w:p w14:paraId="2FEB8985"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A07862F"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0DB3B53C" w14:textId="77777777"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23C7186" w14:textId="77777777"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3DBFA66"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4921D0EE"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315904F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3F1F5A28"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0D28ABF" w14:textId="77777777" w:rsidR="003B2F27" w:rsidRPr="00AD29CE" w:rsidRDefault="003B2F27" w:rsidP="003B2F27">
      <w:pPr>
        <w:widowControl w:val="0"/>
        <w:spacing w:after="160" w:line="360" w:lineRule="auto"/>
        <w:jc w:val="center"/>
        <w:rPr>
          <w:rFonts w:ascii="GHEA Grapalat" w:hAnsi="GHEA Grapalat"/>
        </w:rPr>
      </w:pPr>
    </w:p>
    <w:p w14:paraId="18218F8A"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9"/>
        <w:t>*</w:t>
      </w:r>
    </w:p>
    <w:p w14:paraId="5A8C65EA"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115"/>
        <w:gridCol w:w="1221"/>
      </w:tblGrid>
      <w:tr w:rsidR="003B2F27" w:rsidRPr="00E40AC8" w14:paraId="3667B41A" w14:textId="77777777" w:rsidTr="008B6DAE">
        <w:trPr>
          <w:trHeight w:val="422"/>
          <w:jc w:val="center"/>
        </w:trPr>
        <w:tc>
          <w:tcPr>
            <w:tcW w:w="10632" w:type="dxa"/>
            <w:gridSpan w:val="8"/>
          </w:tcPr>
          <w:p w14:paraId="572EB878"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5B183A9C" w14:textId="77777777" w:rsidTr="008B6DAE">
        <w:trPr>
          <w:trHeight w:val="247"/>
          <w:jc w:val="center"/>
        </w:trPr>
        <w:tc>
          <w:tcPr>
            <w:tcW w:w="923" w:type="dxa"/>
            <w:vMerge w:val="restart"/>
            <w:vAlign w:val="center"/>
          </w:tcPr>
          <w:p w14:paraId="4375217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803" w:type="dxa"/>
            <w:vMerge w:val="restart"/>
            <w:vAlign w:val="center"/>
          </w:tcPr>
          <w:p w14:paraId="7F927C4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31B738D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5D0B6F3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1AB72B5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00055FB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949" w:type="dxa"/>
            <w:gridSpan w:val="2"/>
            <w:vAlign w:val="center"/>
          </w:tcPr>
          <w:p w14:paraId="693616DE"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7CEE03BF" w14:textId="77777777" w:rsidTr="008B6DAE">
        <w:trPr>
          <w:trHeight w:val="501"/>
          <w:jc w:val="center"/>
        </w:trPr>
        <w:tc>
          <w:tcPr>
            <w:tcW w:w="923" w:type="dxa"/>
            <w:vMerge/>
            <w:vAlign w:val="center"/>
          </w:tcPr>
          <w:p w14:paraId="4B8D52F4" w14:textId="77777777" w:rsidR="003B2F27" w:rsidRPr="00E40AC8" w:rsidRDefault="003B2F27" w:rsidP="005B7138">
            <w:pPr>
              <w:widowControl w:val="0"/>
              <w:spacing w:after="120"/>
              <w:jc w:val="center"/>
              <w:rPr>
                <w:rFonts w:ascii="GHEA Grapalat" w:hAnsi="GHEA Grapalat"/>
                <w:sz w:val="20"/>
              </w:rPr>
            </w:pPr>
          </w:p>
        </w:tc>
        <w:tc>
          <w:tcPr>
            <w:tcW w:w="2803" w:type="dxa"/>
            <w:vMerge/>
            <w:vAlign w:val="center"/>
          </w:tcPr>
          <w:p w14:paraId="07B44425" w14:textId="77777777" w:rsidR="003B2F27" w:rsidRPr="00E40AC8" w:rsidRDefault="003B2F27" w:rsidP="005B7138">
            <w:pPr>
              <w:widowControl w:val="0"/>
              <w:spacing w:after="120"/>
              <w:jc w:val="center"/>
              <w:rPr>
                <w:rFonts w:ascii="GHEA Grapalat" w:hAnsi="GHEA Grapalat"/>
                <w:sz w:val="20"/>
              </w:rPr>
            </w:pPr>
          </w:p>
        </w:tc>
        <w:tc>
          <w:tcPr>
            <w:tcW w:w="1606" w:type="dxa"/>
            <w:vMerge/>
            <w:vAlign w:val="center"/>
          </w:tcPr>
          <w:p w14:paraId="29A6E954" w14:textId="77777777" w:rsidR="003B2F27" w:rsidRPr="00E40AC8" w:rsidRDefault="003B2F27" w:rsidP="005B7138">
            <w:pPr>
              <w:widowControl w:val="0"/>
              <w:spacing w:after="120"/>
              <w:jc w:val="center"/>
              <w:rPr>
                <w:rFonts w:ascii="GHEA Grapalat" w:hAnsi="GHEA Grapalat"/>
                <w:sz w:val="20"/>
              </w:rPr>
            </w:pPr>
          </w:p>
        </w:tc>
        <w:tc>
          <w:tcPr>
            <w:tcW w:w="1174" w:type="dxa"/>
            <w:vMerge/>
            <w:vAlign w:val="center"/>
          </w:tcPr>
          <w:p w14:paraId="0352039A" w14:textId="77777777" w:rsidR="003B2F27" w:rsidRPr="00E40AC8" w:rsidRDefault="003B2F27" w:rsidP="005B7138">
            <w:pPr>
              <w:widowControl w:val="0"/>
              <w:spacing w:after="120"/>
              <w:jc w:val="center"/>
              <w:rPr>
                <w:rFonts w:ascii="GHEA Grapalat" w:hAnsi="GHEA Grapalat"/>
                <w:sz w:val="20"/>
              </w:rPr>
            </w:pPr>
          </w:p>
        </w:tc>
        <w:tc>
          <w:tcPr>
            <w:tcW w:w="1355" w:type="dxa"/>
            <w:vMerge/>
            <w:vAlign w:val="center"/>
          </w:tcPr>
          <w:p w14:paraId="7C60D461" w14:textId="77777777" w:rsidR="003B2F27" w:rsidRPr="00E40AC8" w:rsidRDefault="003B2F27" w:rsidP="005B7138">
            <w:pPr>
              <w:widowControl w:val="0"/>
              <w:spacing w:after="120"/>
              <w:jc w:val="center"/>
              <w:rPr>
                <w:rFonts w:ascii="GHEA Grapalat" w:hAnsi="GHEA Grapalat"/>
                <w:sz w:val="20"/>
              </w:rPr>
            </w:pPr>
          </w:p>
        </w:tc>
        <w:tc>
          <w:tcPr>
            <w:tcW w:w="822" w:type="dxa"/>
            <w:vMerge/>
            <w:vAlign w:val="center"/>
          </w:tcPr>
          <w:p w14:paraId="29C0783D" w14:textId="77777777" w:rsidR="003B2F27" w:rsidRPr="00E40AC8" w:rsidRDefault="003B2F27" w:rsidP="005B7138">
            <w:pPr>
              <w:widowControl w:val="0"/>
              <w:spacing w:after="120"/>
              <w:jc w:val="center"/>
              <w:rPr>
                <w:rFonts w:ascii="GHEA Grapalat" w:hAnsi="GHEA Grapalat"/>
                <w:sz w:val="20"/>
              </w:rPr>
            </w:pPr>
          </w:p>
        </w:tc>
        <w:tc>
          <w:tcPr>
            <w:tcW w:w="728" w:type="dxa"/>
            <w:vAlign w:val="center"/>
          </w:tcPr>
          <w:p w14:paraId="57D1956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221" w:type="dxa"/>
            <w:vAlign w:val="center"/>
          </w:tcPr>
          <w:p w14:paraId="1E5D50B5"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0"/>
              <w:t>**</w:t>
            </w:r>
          </w:p>
        </w:tc>
      </w:tr>
      <w:tr w:rsidR="003B2F27" w:rsidRPr="00E40AC8" w14:paraId="0A9AF6D1" w14:textId="77777777" w:rsidTr="008B6DAE">
        <w:trPr>
          <w:trHeight w:val="277"/>
          <w:jc w:val="center"/>
        </w:trPr>
        <w:tc>
          <w:tcPr>
            <w:tcW w:w="923" w:type="dxa"/>
          </w:tcPr>
          <w:p w14:paraId="5212A7FA" w14:textId="159E5218" w:rsidR="003B2F27" w:rsidRPr="00E40AC8" w:rsidRDefault="001B0335" w:rsidP="005B7138">
            <w:pPr>
              <w:widowControl w:val="0"/>
              <w:spacing w:after="120"/>
              <w:jc w:val="center"/>
              <w:rPr>
                <w:rFonts w:ascii="GHEA Grapalat" w:hAnsi="GHEA Grapalat"/>
                <w:sz w:val="20"/>
              </w:rPr>
            </w:pPr>
            <w:r>
              <w:rPr>
                <w:rFonts w:ascii="GHEA Grapalat" w:hAnsi="GHEA Grapalat"/>
                <w:sz w:val="20"/>
              </w:rPr>
              <w:t>1</w:t>
            </w:r>
          </w:p>
        </w:tc>
        <w:tc>
          <w:tcPr>
            <w:tcW w:w="2803" w:type="dxa"/>
          </w:tcPr>
          <w:p w14:paraId="30C309BF" w14:textId="396817BA" w:rsidR="003B2F27" w:rsidRPr="00E40AC8" w:rsidRDefault="008B6DAE" w:rsidP="005B7138">
            <w:pPr>
              <w:widowControl w:val="0"/>
              <w:spacing w:after="120"/>
              <w:jc w:val="center"/>
              <w:rPr>
                <w:rFonts w:ascii="GHEA Grapalat" w:hAnsi="GHEA Grapalat"/>
                <w:sz w:val="20"/>
              </w:rPr>
            </w:pPr>
            <w:r w:rsidRPr="00AF5990">
              <w:rPr>
                <w:rFonts w:ascii="Sylfaen" w:hAnsi="Sylfaen" w:cs="Sylfaen"/>
                <w:b/>
                <w:i/>
                <w:lang w:val="af-ZA"/>
              </w:rPr>
              <w:t>79951110</w:t>
            </w:r>
          </w:p>
        </w:tc>
        <w:tc>
          <w:tcPr>
            <w:tcW w:w="1606" w:type="dxa"/>
          </w:tcPr>
          <w:p w14:paraId="4559BBC1" w14:textId="77777777" w:rsidR="003B2F27" w:rsidRPr="00E40AC8" w:rsidRDefault="003B2F27" w:rsidP="005B7138">
            <w:pPr>
              <w:widowControl w:val="0"/>
              <w:spacing w:after="120"/>
              <w:jc w:val="center"/>
              <w:rPr>
                <w:rFonts w:ascii="GHEA Grapalat" w:hAnsi="GHEA Grapalat"/>
                <w:sz w:val="20"/>
              </w:rPr>
            </w:pPr>
          </w:p>
        </w:tc>
        <w:tc>
          <w:tcPr>
            <w:tcW w:w="1174" w:type="dxa"/>
          </w:tcPr>
          <w:p w14:paraId="1E84AD03" w14:textId="61FAA6E4" w:rsidR="003B2F27" w:rsidRPr="00E40AC8" w:rsidRDefault="00861ADD" w:rsidP="005B7138">
            <w:pPr>
              <w:widowControl w:val="0"/>
              <w:spacing w:after="120"/>
              <w:jc w:val="center"/>
              <w:rPr>
                <w:rFonts w:ascii="GHEA Grapalat" w:hAnsi="GHEA Grapalat"/>
                <w:sz w:val="20"/>
              </w:rPr>
            </w:pPr>
            <w:r>
              <w:rPr>
                <w:rFonts w:ascii="GHEA Grapalat" w:hAnsi="GHEA Grapalat"/>
                <w:sz w:val="20"/>
              </w:rPr>
              <w:t>1</w:t>
            </w:r>
          </w:p>
        </w:tc>
        <w:tc>
          <w:tcPr>
            <w:tcW w:w="1355" w:type="dxa"/>
          </w:tcPr>
          <w:p w14:paraId="62EE1405" w14:textId="5B79929E" w:rsidR="003B2F27" w:rsidRPr="00E40AC8" w:rsidRDefault="00861ADD" w:rsidP="005B7138">
            <w:pPr>
              <w:widowControl w:val="0"/>
              <w:spacing w:after="120"/>
              <w:jc w:val="center"/>
              <w:rPr>
                <w:rFonts w:ascii="GHEA Grapalat" w:hAnsi="GHEA Grapalat"/>
                <w:sz w:val="20"/>
              </w:rPr>
            </w:pPr>
            <w:r>
              <w:rPr>
                <w:rFonts w:ascii="GHEA Grapalat" w:hAnsi="GHEA Grapalat"/>
                <w:sz w:val="20"/>
              </w:rPr>
              <w:t>1200000</w:t>
            </w:r>
          </w:p>
        </w:tc>
        <w:tc>
          <w:tcPr>
            <w:tcW w:w="822" w:type="dxa"/>
          </w:tcPr>
          <w:p w14:paraId="6282EC0A" w14:textId="67E15D74" w:rsidR="003B2F27" w:rsidRPr="00E40AC8" w:rsidRDefault="00861ADD" w:rsidP="005B7138">
            <w:pPr>
              <w:widowControl w:val="0"/>
              <w:spacing w:after="120"/>
              <w:jc w:val="center"/>
              <w:rPr>
                <w:rFonts w:ascii="GHEA Grapalat" w:hAnsi="GHEA Grapalat"/>
                <w:sz w:val="20"/>
              </w:rPr>
            </w:pPr>
            <w:r>
              <w:rPr>
                <w:rFonts w:ascii="GHEA Grapalat" w:hAnsi="GHEA Grapalat"/>
                <w:sz w:val="20"/>
              </w:rPr>
              <w:t>1</w:t>
            </w:r>
          </w:p>
        </w:tc>
        <w:tc>
          <w:tcPr>
            <w:tcW w:w="728" w:type="dxa"/>
          </w:tcPr>
          <w:p w14:paraId="53A62EDF" w14:textId="5C614968" w:rsidR="003B2F27" w:rsidRPr="00E40AC8" w:rsidRDefault="00861ADD" w:rsidP="005B7138">
            <w:pPr>
              <w:widowControl w:val="0"/>
              <w:spacing w:after="120"/>
              <w:jc w:val="center"/>
              <w:rPr>
                <w:rFonts w:ascii="GHEA Grapalat" w:hAnsi="GHEA Grapalat"/>
                <w:sz w:val="20"/>
              </w:rPr>
            </w:pPr>
            <w:r>
              <w:rPr>
                <w:rFonts w:ascii="GHEA Grapalat" w:hAnsi="GHEA Grapalat"/>
                <w:sz w:val="20"/>
              </w:rPr>
              <w:t>Vedi Tumanyan 4</w:t>
            </w:r>
          </w:p>
        </w:tc>
        <w:tc>
          <w:tcPr>
            <w:tcW w:w="1221" w:type="dxa"/>
          </w:tcPr>
          <w:p w14:paraId="296108CA" w14:textId="16B9520C" w:rsidR="003B2F27" w:rsidRPr="00E40AC8" w:rsidRDefault="0002744A" w:rsidP="005B7138">
            <w:pPr>
              <w:widowControl w:val="0"/>
              <w:spacing w:after="120"/>
              <w:jc w:val="center"/>
              <w:rPr>
                <w:rFonts w:ascii="GHEA Grapalat" w:hAnsi="GHEA Grapalat"/>
                <w:sz w:val="20"/>
              </w:rPr>
            </w:pPr>
            <w:r w:rsidRPr="00E47704">
              <w:rPr>
                <w:rFonts w:ascii="GHEA Grapalat" w:hAnsi="GHEA Grapalat"/>
                <w:sz w:val="12"/>
                <w:szCs w:val="12"/>
              </w:rPr>
              <w:t>Поставка осуществляется в течение не менее 2</w:t>
            </w:r>
            <w:r w:rsidRPr="00624548">
              <w:rPr>
                <w:rFonts w:ascii="GHEA Grapalat" w:hAnsi="GHEA Grapalat"/>
                <w:sz w:val="12"/>
                <w:szCs w:val="12"/>
              </w:rPr>
              <w:t xml:space="preserve">1 </w:t>
            </w:r>
            <w:r w:rsidRPr="00E47704">
              <w:rPr>
                <w:rFonts w:ascii="GHEA Grapalat" w:hAnsi="GHEA Grapalat"/>
                <w:sz w:val="12"/>
                <w:szCs w:val="12"/>
              </w:rPr>
              <w:t>календарных дней со дня подписания соответствующего договора после выделения денежных средств, если поставщик не согласится поставить ее раньше.</w:t>
            </w:r>
          </w:p>
        </w:tc>
      </w:tr>
      <w:tr w:rsidR="003B2F27" w:rsidRPr="00E40AC8" w14:paraId="29B0F671" w14:textId="77777777" w:rsidTr="008B6DAE">
        <w:trPr>
          <w:trHeight w:val="439"/>
          <w:jc w:val="center"/>
        </w:trPr>
        <w:tc>
          <w:tcPr>
            <w:tcW w:w="923" w:type="dxa"/>
          </w:tcPr>
          <w:p w14:paraId="75FB63B3" w14:textId="77777777" w:rsidR="003B2F27" w:rsidRPr="00E40AC8" w:rsidRDefault="003B2F27" w:rsidP="005B7138">
            <w:pPr>
              <w:widowControl w:val="0"/>
              <w:spacing w:after="120"/>
              <w:jc w:val="center"/>
              <w:rPr>
                <w:rFonts w:ascii="GHEA Grapalat" w:hAnsi="GHEA Grapalat"/>
                <w:sz w:val="20"/>
              </w:rPr>
            </w:pPr>
          </w:p>
        </w:tc>
        <w:tc>
          <w:tcPr>
            <w:tcW w:w="2803" w:type="dxa"/>
          </w:tcPr>
          <w:p w14:paraId="482CB793" w14:textId="77777777" w:rsidR="003B2F27" w:rsidRPr="00E40AC8" w:rsidRDefault="003B2F27" w:rsidP="005B7138">
            <w:pPr>
              <w:widowControl w:val="0"/>
              <w:spacing w:after="120"/>
              <w:jc w:val="center"/>
              <w:rPr>
                <w:rFonts w:ascii="GHEA Grapalat" w:hAnsi="GHEA Grapalat"/>
                <w:sz w:val="20"/>
              </w:rPr>
            </w:pPr>
          </w:p>
        </w:tc>
        <w:tc>
          <w:tcPr>
            <w:tcW w:w="1606" w:type="dxa"/>
          </w:tcPr>
          <w:p w14:paraId="768B4B74" w14:textId="77777777" w:rsidR="003B2F27" w:rsidRPr="00E40AC8" w:rsidRDefault="003B2F27" w:rsidP="005B7138">
            <w:pPr>
              <w:widowControl w:val="0"/>
              <w:spacing w:after="120"/>
              <w:jc w:val="center"/>
              <w:rPr>
                <w:rFonts w:ascii="GHEA Grapalat" w:hAnsi="GHEA Grapalat"/>
                <w:sz w:val="20"/>
              </w:rPr>
            </w:pPr>
          </w:p>
        </w:tc>
        <w:tc>
          <w:tcPr>
            <w:tcW w:w="1174" w:type="dxa"/>
          </w:tcPr>
          <w:p w14:paraId="58DAA52A" w14:textId="77777777" w:rsidR="003B2F27" w:rsidRPr="00E40AC8" w:rsidRDefault="003B2F27" w:rsidP="005B7138">
            <w:pPr>
              <w:widowControl w:val="0"/>
              <w:spacing w:after="120"/>
              <w:jc w:val="center"/>
              <w:rPr>
                <w:rFonts w:ascii="GHEA Grapalat" w:hAnsi="GHEA Grapalat"/>
                <w:sz w:val="20"/>
              </w:rPr>
            </w:pPr>
          </w:p>
        </w:tc>
        <w:tc>
          <w:tcPr>
            <w:tcW w:w="1355" w:type="dxa"/>
          </w:tcPr>
          <w:p w14:paraId="56FF1832" w14:textId="77777777" w:rsidR="003B2F27" w:rsidRPr="00E40AC8" w:rsidRDefault="003B2F27" w:rsidP="005B7138">
            <w:pPr>
              <w:widowControl w:val="0"/>
              <w:spacing w:after="120"/>
              <w:jc w:val="center"/>
              <w:rPr>
                <w:rFonts w:ascii="GHEA Grapalat" w:hAnsi="GHEA Grapalat"/>
                <w:sz w:val="20"/>
              </w:rPr>
            </w:pPr>
          </w:p>
        </w:tc>
        <w:tc>
          <w:tcPr>
            <w:tcW w:w="822" w:type="dxa"/>
          </w:tcPr>
          <w:p w14:paraId="13500B23" w14:textId="77777777" w:rsidR="003B2F27" w:rsidRPr="00E40AC8" w:rsidRDefault="003B2F27" w:rsidP="005B7138">
            <w:pPr>
              <w:widowControl w:val="0"/>
              <w:spacing w:after="120"/>
              <w:jc w:val="center"/>
              <w:rPr>
                <w:rFonts w:ascii="GHEA Grapalat" w:hAnsi="GHEA Grapalat"/>
                <w:sz w:val="20"/>
              </w:rPr>
            </w:pPr>
          </w:p>
        </w:tc>
        <w:tc>
          <w:tcPr>
            <w:tcW w:w="728" w:type="dxa"/>
          </w:tcPr>
          <w:p w14:paraId="00C7F072" w14:textId="77777777" w:rsidR="003B2F27" w:rsidRPr="00E40AC8" w:rsidRDefault="003B2F27" w:rsidP="005B7138">
            <w:pPr>
              <w:widowControl w:val="0"/>
              <w:spacing w:after="120"/>
              <w:jc w:val="center"/>
              <w:rPr>
                <w:rFonts w:ascii="GHEA Grapalat" w:hAnsi="GHEA Grapalat"/>
                <w:sz w:val="20"/>
              </w:rPr>
            </w:pPr>
          </w:p>
        </w:tc>
        <w:tc>
          <w:tcPr>
            <w:tcW w:w="1221" w:type="dxa"/>
          </w:tcPr>
          <w:p w14:paraId="115FF7C5" w14:textId="77777777" w:rsidR="003B2F27" w:rsidRPr="00E40AC8" w:rsidRDefault="003B2F27" w:rsidP="005B7138">
            <w:pPr>
              <w:widowControl w:val="0"/>
              <w:spacing w:after="120"/>
              <w:jc w:val="center"/>
              <w:rPr>
                <w:rFonts w:ascii="GHEA Grapalat" w:hAnsi="GHEA Grapalat"/>
                <w:sz w:val="20"/>
              </w:rPr>
            </w:pPr>
          </w:p>
        </w:tc>
      </w:tr>
    </w:tbl>
    <w:p w14:paraId="797C99C5" w14:textId="77777777" w:rsidR="008F014E" w:rsidRPr="00AF5990" w:rsidRDefault="00E65A88" w:rsidP="008F014E">
      <w:pPr>
        <w:rPr>
          <w:lang w:val="pt-BR"/>
        </w:rPr>
      </w:pPr>
      <w:hyperlink r:id="rId10" w:history="1">
        <w:r w:rsidR="008F014E" w:rsidRPr="00AF5990">
          <w:rPr>
            <w:rStyle w:val="a9"/>
            <w:rFonts w:ascii="Sylfaen" w:hAnsi="Sylfaen" w:cs="Sylfaen"/>
            <w:lang w:val="pt-BR"/>
          </w:rPr>
          <w:t>«Закупка елки, елочных гирлянд, игрушек с установкой»</w:t>
        </w:r>
      </w:hyperlink>
      <w:r w:rsidR="008F014E" w:rsidRPr="00AF5990">
        <w:rPr>
          <w:lang w:val="pt-BR"/>
        </w:rPr>
        <w:t xml:space="preserve"> </w:t>
      </w:r>
    </w:p>
    <w:p w14:paraId="635F391D" w14:textId="77777777" w:rsidR="008B6DAE" w:rsidRDefault="008F014E" w:rsidP="008F014E">
      <w:pPr>
        <w:rPr>
          <w:rFonts w:ascii="GHEA Grapalat" w:hAnsi="GHEA Grapalat" w:cs="Sylfaen"/>
          <w:lang w:val="af-ZA"/>
        </w:rPr>
      </w:pPr>
      <w:r w:rsidRPr="00AF5990">
        <w:rPr>
          <w:rFonts w:ascii="GHEA Grapalat" w:hAnsi="GHEA Grapalat" w:cs="Sylfaen"/>
          <w:b/>
          <w:color w:val="0070C0"/>
          <w:lang w:val="hy-AM"/>
        </w:rPr>
        <w:t>Закупку товара планируется осуществлять организацией-поставщиком в парке, расположенном по адресу: улица Араратян 55, с. Веди, община Веди, Араратская область Республики Армения.</w:t>
      </w:r>
      <w:r w:rsidRPr="00AF5990">
        <w:rPr>
          <w:rFonts w:ascii="Sylfaen" w:hAnsi="Sylfaen" w:cs="Sylfaen"/>
          <w:bCs/>
          <w:iCs/>
          <w:lang w:val="af-ZA"/>
        </w:rPr>
        <w:t>Поставьте рождественскую елку, украсьте ее огнями и рождественскими игрушками.</w:t>
      </w:r>
      <w:r w:rsidRPr="00AF5990">
        <w:rPr>
          <w:rFonts w:ascii="GHEA Grapalat" w:hAnsi="GHEA Grapalat" w:cs="Sylfaen"/>
          <w:lang w:val="af-ZA"/>
        </w:rPr>
        <w:t xml:space="preserve">Главная елка, огни и игрушки, </w:t>
      </w:r>
    </w:p>
    <w:p w14:paraId="5D02E178" w14:textId="77777777" w:rsidR="008B6DAE" w:rsidRDefault="008B6DAE" w:rsidP="008F014E">
      <w:pPr>
        <w:rPr>
          <w:rFonts w:ascii="GHEA Grapalat" w:hAnsi="GHEA Grapalat" w:cs="Sylfaen"/>
          <w:lang w:val="af-ZA"/>
        </w:rPr>
      </w:pPr>
    </w:p>
    <w:p w14:paraId="5290A2C4" w14:textId="77777777" w:rsidR="008B6DAE" w:rsidRDefault="008B6DAE" w:rsidP="008F014E">
      <w:pPr>
        <w:rPr>
          <w:rFonts w:ascii="GHEA Grapalat" w:hAnsi="GHEA Grapalat" w:cs="Sylfaen"/>
          <w:lang w:val="af-ZA"/>
        </w:rPr>
      </w:pPr>
    </w:p>
    <w:p w14:paraId="3C242436" w14:textId="571F0B57" w:rsidR="008F014E" w:rsidRPr="00AF5990" w:rsidRDefault="008F014E" w:rsidP="008F014E">
      <w:pPr>
        <w:rPr>
          <w:rFonts w:ascii="Sylfaen" w:hAnsi="Sylfaen" w:cs="Sylfaen"/>
          <w:bCs/>
          <w:iCs/>
          <w:lang w:val="pt-BR"/>
        </w:rPr>
      </w:pPr>
      <w:r w:rsidRPr="00AF5990">
        <w:rPr>
          <w:rFonts w:ascii="GHEA Grapalat" w:hAnsi="GHEA Grapalat" w:cs="Sylfaen"/>
          <w:lang w:val="af-ZA"/>
        </w:rPr>
        <w:t>необходимые для новогоднего оформления, приобретаются исполнителем на собственные средства, поставляются и доставляются в Араратскую область Республики Армения.</w:t>
      </w:r>
      <w:r>
        <w:rPr>
          <w:rFonts w:ascii="Sylfaen" w:hAnsi="Sylfaen"/>
        </w:rPr>
        <w:t>Дом культуры общины Веди &gt;&gt;НПО</w:t>
      </w:r>
      <w:r>
        <w:rPr>
          <w:rFonts w:ascii="GHEA Grapalat" w:hAnsi="GHEA Grapalat" w:cs="Sylfaen"/>
          <w:lang w:val="hy-AM"/>
        </w:rPr>
        <w:t>в утилизацию.</w:t>
      </w:r>
    </w:p>
    <w:p w14:paraId="518DF904" w14:textId="77777777" w:rsidR="008F014E" w:rsidRPr="00AF5990" w:rsidRDefault="008F014E" w:rsidP="008F014E">
      <w:pPr>
        <w:rPr>
          <w:rFonts w:ascii="Sylfaen" w:hAnsi="Sylfaen" w:cs="Sylfaen"/>
          <w:lang w:val="af-ZA"/>
        </w:rPr>
      </w:pPr>
      <w:r w:rsidRPr="00AF5990">
        <w:rPr>
          <w:rFonts w:ascii="Sylfaen" w:hAnsi="Sylfaen" w:cs="Sylfaen"/>
          <w:b/>
        </w:rPr>
        <w:t>Искусственная новогодняя елка:</w:t>
      </w:r>
      <w:r w:rsidRPr="00AF5990">
        <w:rPr>
          <w:lang w:val="af-ZA"/>
        </w:rPr>
        <w:t>предназначена для конструктивного многократного использования, высота: не менее 13 м, диаметр нижней части: не менее 5 м, ствол: металлический, конический, обработанный антикоррозийным материалом или краской, цвет: зеленый. Цвет елки: темно-зеленый, материал: поливинилхлорид (ПВХ). Вес: не менее 1200 кг с упаковкой, вес чистой елки: не менее 1000 кг. Ветки должны быть плотными, полностью покрывать ствол, быть эластичными и не прогибаться под тяжестью игрушек и гирлянд. Количество веток длиной 600 мм: не менее 750 шт., длиной 300 мм: не менее 60 шт. Елка должна иметь классическую коническую форму, быть предназначенной для установки на открытом воздухе при температуре от -40 до +20, не содержать токсичных и вредных веществ. Она должна легко и быстро собираться, должна быть новой и неиспользованной.</w:t>
      </w:r>
    </w:p>
    <w:p w14:paraId="4E9700A5" w14:textId="77777777" w:rsidR="008F014E" w:rsidRPr="00AF5990" w:rsidRDefault="008F014E" w:rsidP="008F014E">
      <w:pPr>
        <w:pStyle w:val="aff"/>
        <w:numPr>
          <w:ilvl w:val="0"/>
          <w:numId w:val="35"/>
        </w:numPr>
        <w:contextualSpacing/>
        <w:rPr>
          <w:rFonts w:ascii="GHEA Grapalat" w:hAnsi="GHEA Grapalat"/>
          <w:b/>
        </w:rPr>
      </w:pPr>
      <w:r w:rsidRPr="00AF5990">
        <w:rPr>
          <w:rFonts w:ascii="GHEA Grapalat" w:hAnsi="GHEA Grapalat"/>
          <w:b/>
          <w:lang w:val="en-US"/>
        </w:rPr>
        <w:t>Елочные игрушки:</w:t>
      </w:r>
    </w:p>
    <w:p w14:paraId="12008CE4"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Внешний диаметр: 200-250 мм</w:t>
      </w:r>
    </w:p>
    <w:p w14:paraId="3A29BD3A"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Мяч: (круглый)</w:t>
      </w:r>
    </w:p>
    <w:p w14:paraId="6E4D2EF6"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Материал: полиэтилен (PE-HD) или PE-LD</w:t>
      </w:r>
    </w:p>
    <w:p w14:paraId="220F8BDB"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Толщина: толщина стенки 1,5-3 мм.</w:t>
      </w:r>
    </w:p>
    <w:p w14:paraId="49750708"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Цвет: по согласованию с заказчиком</w:t>
      </w:r>
    </w:p>
    <w:p w14:paraId="299B99C5"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Поверхность: глянцевая, устойчивая к УФ-излучению, лакированная или без блеска</w:t>
      </w:r>
    </w:p>
    <w:p w14:paraId="5166E891" w14:textId="77777777" w:rsidR="008F014E" w:rsidRPr="00AF5990" w:rsidRDefault="008F014E" w:rsidP="008F014E">
      <w:pPr>
        <w:pStyle w:val="aff"/>
        <w:numPr>
          <w:ilvl w:val="0"/>
          <w:numId w:val="35"/>
        </w:numPr>
        <w:contextualSpacing/>
        <w:rPr>
          <w:rFonts w:ascii="GHEA Grapalat" w:hAnsi="GHEA Grapalat"/>
        </w:rPr>
      </w:pPr>
      <w:r>
        <w:rPr>
          <w:rFonts w:ascii="GHEA Grapalat" w:hAnsi="GHEA Grapalat"/>
        </w:rPr>
        <w:t>Вес: 150-350 г.</w:t>
      </w:r>
    </w:p>
    <w:p w14:paraId="73F4DFE2"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Условия эксплуатации: наружные, водонепроницаемые, морозостойкие до -300С</w:t>
      </w:r>
    </w:p>
    <w:p w14:paraId="143DDFCF" w14:textId="77777777" w:rsidR="008F014E" w:rsidRPr="00AF5990" w:rsidRDefault="008F014E" w:rsidP="008F014E">
      <w:pPr>
        <w:pStyle w:val="aff"/>
        <w:ind w:left="0" w:right="177"/>
        <w:rPr>
          <w:rFonts w:ascii="GHEA Grapalat" w:hAnsi="GHEA Grapalat" w:cs="Sylfaen"/>
          <w:lang w:val="hy-AM"/>
        </w:rPr>
      </w:pPr>
      <w:r w:rsidRPr="00AF5990">
        <w:rPr>
          <w:rFonts w:ascii="GHEA Grapalat" w:hAnsi="GHEA Grapalat"/>
        </w:rPr>
        <w:t>Система подвешивания: металлическое кольцо для крепления на нержавеющую или оцинкованную нить.</w:t>
      </w:r>
      <w:r>
        <w:rPr>
          <w:rFonts w:ascii="GHEA Grapalat" w:hAnsi="GHEA Grapalat" w:cs="Sylfaen"/>
          <w:lang w:val="hy-AM"/>
        </w:rPr>
        <w:t>Декорирование необходимо согласовывать с заказчиком заранее.</w:t>
      </w:r>
    </w:p>
    <w:p w14:paraId="24BFC1AC" w14:textId="77777777" w:rsidR="008F014E" w:rsidRPr="00AF5990" w:rsidRDefault="008F014E" w:rsidP="008F014E">
      <w:pPr>
        <w:pStyle w:val="aff"/>
        <w:ind w:left="0" w:right="177"/>
        <w:rPr>
          <w:rFonts w:ascii="GHEA Grapalat" w:hAnsi="GHEA Grapalat" w:cs="Sylfaen"/>
          <w:lang w:val="hy-AM"/>
        </w:rPr>
      </w:pPr>
    </w:p>
    <w:p w14:paraId="6B75A32C" w14:textId="77777777" w:rsidR="008F014E" w:rsidRPr="00AF5990" w:rsidRDefault="008F014E" w:rsidP="008F014E">
      <w:pPr>
        <w:pStyle w:val="aff"/>
        <w:ind w:left="0" w:right="177"/>
        <w:rPr>
          <w:rFonts w:ascii="GHEA Grapalat" w:hAnsi="GHEA Grapalat" w:cs="Sylfaen"/>
          <w:lang w:val="hy-AM"/>
        </w:rPr>
      </w:pPr>
      <w:r w:rsidRPr="00AF5990">
        <w:rPr>
          <w:rFonts w:ascii="GHEA Grapalat" w:hAnsi="GHEA Grapalat" w:cs="Sylfaen"/>
          <w:b/>
          <w:color w:val="0070C0"/>
          <w:lang w:val="hy-AM"/>
        </w:rPr>
        <w:t>В парке, расположенном по адресу: ул. Араратян, 55, Веди, община Веди</w:t>
      </w:r>
      <w:r w:rsidRPr="00AF5990">
        <w:rPr>
          <w:rFonts w:ascii="GHEA Grapalat" w:hAnsi="GHEA Grapalat" w:cs="Sylfaen"/>
          <w:lang w:val="hy-AM"/>
        </w:rPr>
        <w:t xml:space="preserve">  для сборки 13-метровой искусственной елки.</w:t>
      </w:r>
    </w:p>
    <w:p w14:paraId="1B01B7F6" w14:textId="77777777" w:rsidR="008F014E" w:rsidRPr="00AF5990" w:rsidRDefault="008F014E" w:rsidP="008F014E">
      <w:pPr>
        <w:pStyle w:val="aff"/>
        <w:ind w:left="0" w:right="177"/>
        <w:rPr>
          <w:rFonts w:ascii="GHEA Grapalat" w:hAnsi="GHEA Grapalat" w:cs="Sylfaen"/>
          <w:lang w:val="hy-AM"/>
        </w:rPr>
      </w:pPr>
      <w:r w:rsidRPr="00AF5990">
        <w:rPr>
          <w:rFonts w:ascii="GHEA Grapalat" w:hAnsi="GHEA Grapalat" w:cs="Sylfaen"/>
          <w:lang w:val="hy-AM"/>
        </w:rPr>
        <w:t>Поместите звезду, усыпанную светодиодными лампами, на верхушку рождественской елки.</w:t>
      </w:r>
      <w:r>
        <w:rPr>
          <w:rFonts w:ascii="GHEA Grapalat" w:hAnsi="GHEA Grapalat"/>
          <w:lang w:val="hy-AM"/>
        </w:rPr>
        <w:t>Размер светящейся звезды на верхушке елки не менее 600*1200 мм, серебристого цвета, с фиксированным основанием,</w:t>
      </w:r>
      <w:r w:rsidRPr="00AF5990">
        <w:rPr>
          <w:rFonts w:ascii="GHEA Grapalat" w:hAnsi="GHEA Grapalat" w:cs="Sylfaen"/>
          <w:lang w:val="hy-AM"/>
        </w:rPr>
        <w:t>динамически управляемый</w:t>
      </w:r>
      <w:r w:rsidRPr="00AF5990">
        <w:rPr>
          <w:rFonts w:ascii="GHEA Grapalat" w:hAnsi="GHEA Grapalat"/>
          <w:lang w:val="hy-AM"/>
        </w:rPr>
        <w:t>Со светодиодными фонарями для использования на открытом воздухе.</w:t>
      </w:r>
      <w:r w:rsidRPr="00AF5990">
        <w:rPr>
          <w:rFonts w:ascii="GHEA Grapalat" w:hAnsi="GHEA Grapalat" w:cs="Sylfaen"/>
          <w:lang w:val="hy-AM"/>
        </w:rPr>
        <w:t xml:space="preserve"> </w:t>
      </w:r>
    </w:p>
    <w:p w14:paraId="688CD6F5" w14:textId="77777777" w:rsidR="008F014E" w:rsidRDefault="008F014E" w:rsidP="008F014E">
      <w:pPr>
        <w:rPr>
          <w:rFonts w:ascii="GHEA Grapalat" w:hAnsi="GHEA Grapalat" w:cs="Sylfaen"/>
          <w:lang w:val="hy-AM"/>
        </w:rPr>
      </w:pPr>
    </w:p>
    <w:p w14:paraId="7E1F5655" w14:textId="77777777" w:rsidR="008F014E" w:rsidRPr="008F014E" w:rsidRDefault="008F014E" w:rsidP="008F014E">
      <w:pPr>
        <w:rPr>
          <w:rFonts w:ascii="GHEA Grapalat" w:hAnsi="GHEA Grapalat" w:cs="Sylfaen"/>
        </w:rPr>
      </w:pPr>
      <w:r w:rsidRPr="00AF5990">
        <w:rPr>
          <w:rFonts w:ascii="GHEA Grapalat" w:hAnsi="GHEA Grapalat" w:cs="Sylfaen"/>
          <w:lang w:val="hy-AM"/>
        </w:rPr>
        <w:t>Огни:</w:t>
      </w:r>
    </w:p>
    <w:p w14:paraId="133FF936" w14:textId="77777777" w:rsidR="008F014E" w:rsidRPr="002634EC" w:rsidRDefault="008F014E" w:rsidP="008F014E">
      <w:r w:rsidRPr="002634EC">
        <w:rPr>
          <w:rFonts w:ascii="GHEA Grapalat" w:hAnsi="GHEA Grapalat" w:cs="Sylfaen"/>
        </w:rPr>
        <w:t>Многофункциональный комплект динамической подсветки для создания различных динамических световых эффектов на ёлке. Предназначен для уличного декорирования, с возможностью последовательного подключения. Изделие должно быть в заводской упаковке, прочным, многоразовым и ремонтопригодным.</w:t>
      </w:r>
    </w:p>
    <w:p w14:paraId="184849B0" w14:textId="77777777" w:rsidR="008F014E" w:rsidRPr="008F014E" w:rsidRDefault="008F014E" w:rsidP="008F014E">
      <w:pPr>
        <w:rPr>
          <w:b/>
        </w:rPr>
      </w:pPr>
      <w:r w:rsidRPr="008F014E">
        <w:rPr>
          <w:rFonts w:ascii="GHEA Grapalat" w:hAnsi="GHEA Grapalat" w:cs="Sylfaen"/>
          <w:b/>
        </w:rPr>
        <w:lastRenderedPageBreak/>
        <w:t>Параметры светодиодной гирлянды</w:t>
      </w:r>
    </w:p>
    <w:p w14:paraId="283F99D7" w14:textId="77777777" w:rsidR="008F014E" w:rsidRPr="008F014E" w:rsidRDefault="008F014E" w:rsidP="008F014E">
      <w:r w:rsidRPr="00AF5990">
        <w:t>Тип светильника: LED-LLS-120-12M-24V</w:t>
      </w:r>
    </w:p>
    <w:p w14:paraId="2AFD89B9" w14:textId="77777777" w:rsidR="008F014E" w:rsidRPr="008F014E" w:rsidRDefault="008F014E" w:rsidP="008F014E">
      <w:r w:rsidRPr="00AF5990">
        <w:t>Длина светильника (для каждой гирлянды), м: 12</w:t>
      </w:r>
    </w:p>
    <w:p w14:paraId="3BB4FD9A" w14:textId="77777777" w:rsidR="008F014E" w:rsidRDefault="008F014E" w:rsidP="008F014E"/>
    <w:p w14:paraId="5B995606" w14:textId="77777777" w:rsidR="008F014E" w:rsidRPr="002634EC" w:rsidRDefault="008F014E" w:rsidP="008F014E">
      <w:r w:rsidRPr="002634EC">
        <w:t>Количество светодиодов в светильнике, шт.: 120</w:t>
      </w:r>
    </w:p>
    <w:p w14:paraId="2485F986" w14:textId="77777777" w:rsidR="008F014E" w:rsidRPr="008F014E" w:rsidRDefault="008F014E" w:rsidP="008F014E">
      <w:r w:rsidRPr="00AF5990">
        <w:t>Степень защиты элементов освещения от пыли и воды</w:t>
      </w:r>
    </w:p>
    <w:p w14:paraId="42C25F3F" w14:textId="77777777" w:rsidR="008F014E" w:rsidRPr="008F014E" w:rsidRDefault="008F014E" w:rsidP="008F014E">
      <w:r w:rsidRPr="005A7B4F">
        <w:rPr>
          <w:lang w:val="en-US"/>
        </w:rPr>
        <w:t>IP</w:t>
      </w:r>
      <w:r w:rsidRPr="008F014E">
        <w:t>54</w:t>
      </w:r>
    </w:p>
    <w:p w14:paraId="35CCDE5C" w14:textId="77777777" w:rsidR="008F014E" w:rsidRPr="008F014E" w:rsidRDefault="008F014E" w:rsidP="008F014E">
      <w:r w:rsidRPr="00AF5990">
        <w:t>Напряжение питания: 24 В</w:t>
      </w:r>
    </w:p>
    <w:p w14:paraId="0F7B4D89" w14:textId="77777777" w:rsidR="008F014E" w:rsidRPr="008F014E" w:rsidRDefault="008F014E" w:rsidP="008F014E">
      <w:r w:rsidRPr="00AF5990">
        <w:t>Потребляемая мощность светильника, макс.: 6 Вт</w:t>
      </w:r>
    </w:p>
    <w:p w14:paraId="085A39A5" w14:textId="77777777" w:rsidR="008F014E" w:rsidRPr="008F014E" w:rsidRDefault="008F014E" w:rsidP="008F014E">
      <w:r w:rsidRPr="00AF5990">
        <w:t>Срок службы при непрерывном горении: до 100 000 часов</w:t>
      </w:r>
    </w:p>
    <w:p w14:paraId="08621D40" w14:textId="77777777" w:rsidR="008F014E" w:rsidRPr="008F014E" w:rsidRDefault="008F014E" w:rsidP="008F014E">
      <w:r w:rsidRPr="008F014E">
        <w:t>Количество цветов: 20 зеленых, 24 красных, 24 синих, 27 желтых, 28 белых, 18 фиолетовых.</w:t>
      </w:r>
    </w:p>
    <w:p w14:paraId="3708DD78" w14:textId="77777777" w:rsidR="008F014E" w:rsidRPr="00AF5990" w:rsidRDefault="008F014E" w:rsidP="008F014E">
      <w:r w:rsidRPr="00AF5990">
        <w:t>Диапазон температур (Т - 0°С) от -45°С до +45°С</w:t>
      </w:r>
    </w:p>
    <w:p w14:paraId="6A25076D" w14:textId="77777777" w:rsidR="008F014E" w:rsidRPr="00AF5990" w:rsidRDefault="008F014E" w:rsidP="008F014E">
      <w:r w:rsidRPr="008F014E">
        <w:t>Трансформатор типа ОСМ Т 220/24-Х-50</w:t>
      </w:r>
    </w:p>
    <w:p w14:paraId="299AE1B3" w14:textId="77777777" w:rsidR="008F014E" w:rsidRPr="005A7B4F" w:rsidRDefault="008F014E" w:rsidP="008F014E">
      <w:r w:rsidRPr="00AF5990">
        <w:t>Первичное напряжение (входное), 220 В</w:t>
      </w:r>
    </w:p>
    <w:p w14:paraId="35D16898" w14:textId="77777777" w:rsidR="008F014E" w:rsidRPr="005A7B4F" w:rsidRDefault="008F014E" w:rsidP="008F014E">
      <w:r w:rsidRPr="00AF5990">
        <w:t>Вторичное напряжение (выходное), 24 В</w:t>
      </w:r>
    </w:p>
    <w:p w14:paraId="3DA65D85" w14:textId="77777777" w:rsidR="008F014E" w:rsidRPr="005A7B4F" w:rsidRDefault="008F014E" w:rsidP="008F014E">
      <w:r w:rsidRPr="002634EC">
        <w:t xml:space="preserve">Управление освещением осуществляется с помощью пульта управления. </w:t>
      </w:r>
      <w:r w:rsidRPr="008F014E">
        <w:t>Напряжение питания каждого направления составляет 24 В, мощность — 200 Вт.</w:t>
      </w:r>
    </w:p>
    <w:p w14:paraId="325E8A0A" w14:textId="77777777" w:rsidR="008F014E" w:rsidRPr="00AF5990" w:rsidRDefault="008F014E" w:rsidP="008F014E">
      <w:r w:rsidRPr="008F014E">
        <w:t>Всего имеется 32 направления управления и 10 вариантов программирования программ.</w:t>
      </w:r>
    </w:p>
    <w:p w14:paraId="6FE2697D" w14:textId="77777777" w:rsidR="008F014E" w:rsidRPr="005A7B4F" w:rsidRDefault="008F014E" w:rsidP="008F014E">
      <w:r w:rsidRPr="002634EC">
        <w:t xml:space="preserve">Степень защиты электрошкафа от пыли и воды </w:t>
      </w:r>
      <w:r>
        <w:rPr>
          <w:lang w:val="en-US"/>
        </w:rPr>
        <w:t>IP</w:t>
      </w:r>
      <w:r w:rsidRPr="002634EC">
        <w:t xml:space="preserve"> 54.</w:t>
      </w:r>
    </w:p>
    <w:p w14:paraId="5BF5C1AA" w14:textId="77777777" w:rsidR="008F014E" w:rsidRPr="00AF5990" w:rsidRDefault="008F014E" w:rsidP="008F014E">
      <w:r w:rsidRPr="002634EC">
        <w:t>Панель управления позволяет выбрать одну из 10 предустановленных программ и изменить направление ее выполнения, что осуществляется с помощью кнопок на панели управления.</w:t>
      </w:r>
    </w:p>
    <w:p w14:paraId="6B87C570" w14:textId="77777777" w:rsidR="000D2885" w:rsidRDefault="000D2885" w:rsidP="008F014E">
      <w:pPr>
        <w:widowControl w:val="0"/>
        <w:spacing w:after="160" w:line="360" w:lineRule="auto"/>
        <w:rPr>
          <w:rFonts w:ascii="GHEA Grapalat" w:hAnsi="GHEA Grapalat"/>
        </w:rPr>
      </w:pPr>
    </w:p>
    <w:p w14:paraId="52AE41FD" w14:textId="77777777" w:rsidR="000D2885" w:rsidRPr="00AD29CE" w:rsidRDefault="000D2885"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2A6AAEFB" w14:textId="77777777" w:rsidTr="005B7138">
        <w:trPr>
          <w:jc w:val="center"/>
        </w:trPr>
        <w:tc>
          <w:tcPr>
            <w:tcW w:w="4536" w:type="dxa"/>
          </w:tcPr>
          <w:p w14:paraId="4BABC12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171E1C86"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938FB9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A18076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6E0BB88"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1687245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9896EC6"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86B8DF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13286D0"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9C7AFB8"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5CAD0C32"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5B9B8A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0ED9404"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55443E1"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1"/>
        <w:t>*</w:t>
      </w:r>
    </w:p>
    <w:p w14:paraId="6CBCF444"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4B30F42B" w14:textId="77777777" w:rsidTr="005B7138">
        <w:trPr>
          <w:trHeight w:val="363"/>
          <w:jc w:val="center"/>
        </w:trPr>
        <w:tc>
          <w:tcPr>
            <w:tcW w:w="11627" w:type="dxa"/>
            <w:gridSpan w:val="16"/>
          </w:tcPr>
          <w:p w14:paraId="27F3B344"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5D8ED35D" w14:textId="77777777" w:rsidTr="005B7138">
        <w:trPr>
          <w:trHeight w:val="1781"/>
          <w:jc w:val="center"/>
        </w:trPr>
        <w:tc>
          <w:tcPr>
            <w:tcW w:w="1006" w:type="dxa"/>
            <w:vAlign w:val="center"/>
          </w:tcPr>
          <w:p w14:paraId="301405D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0B31CCE0"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108D5BD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A08C589"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2"/>
              <w:t>**</w:t>
            </w:r>
          </w:p>
        </w:tc>
      </w:tr>
      <w:tr w:rsidR="003B2F27" w:rsidRPr="00F412AC" w14:paraId="48CF78AF" w14:textId="77777777" w:rsidTr="005B7138">
        <w:trPr>
          <w:trHeight w:val="742"/>
          <w:jc w:val="center"/>
        </w:trPr>
        <w:tc>
          <w:tcPr>
            <w:tcW w:w="1006" w:type="dxa"/>
          </w:tcPr>
          <w:p w14:paraId="4B4F7246" w14:textId="77777777" w:rsidR="003B2F27" w:rsidRPr="00F412AC" w:rsidRDefault="003B2F27" w:rsidP="005B7138">
            <w:pPr>
              <w:widowControl w:val="0"/>
              <w:spacing w:after="120"/>
              <w:jc w:val="center"/>
              <w:rPr>
                <w:rFonts w:ascii="GHEA Grapalat" w:hAnsi="GHEA Grapalat"/>
                <w:sz w:val="16"/>
              </w:rPr>
            </w:pPr>
          </w:p>
        </w:tc>
        <w:tc>
          <w:tcPr>
            <w:tcW w:w="1212" w:type="dxa"/>
          </w:tcPr>
          <w:p w14:paraId="41DFB8F4" w14:textId="77777777" w:rsidR="003B2F27" w:rsidRPr="00F412AC" w:rsidRDefault="003B2F27" w:rsidP="005B7138">
            <w:pPr>
              <w:widowControl w:val="0"/>
              <w:spacing w:after="120"/>
              <w:jc w:val="center"/>
              <w:rPr>
                <w:rFonts w:ascii="GHEA Grapalat" w:hAnsi="GHEA Grapalat"/>
                <w:sz w:val="16"/>
              </w:rPr>
            </w:pPr>
          </w:p>
        </w:tc>
        <w:tc>
          <w:tcPr>
            <w:tcW w:w="843" w:type="dxa"/>
          </w:tcPr>
          <w:p w14:paraId="3EC73418"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7B26532F"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522372"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2267925"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29026B24"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CD510BA"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74EFA8CD"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92BBCA1"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DF04595"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5AA177B"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953A5EB"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19111937"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40011BB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0591E37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14:paraId="4E501362" w14:textId="77777777" w:rsidTr="005B7138">
        <w:trPr>
          <w:trHeight w:val="363"/>
          <w:jc w:val="center"/>
        </w:trPr>
        <w:tc>
          <w:tcPr>
            <w:tcW w:w="1006" w:type="dxa"/>
          </w:tcPr>
          <w:p w14:paraId="5A55BD78" w14:textId="77777777" w:rsidR="003B2F27" w:rsidRPr="00F412AC" w:rsidRDefault="003B2F27" w:rsidP="005B7138">
            <w:pPr>
              <w:widowControl w:val="0"/>
              <w:spacing w:after="120"/>
              <w:jc w:val="center"/>
              <w:rPr>
                <w:rFonts w:ascii="GHEA Grapalat" w:hAnsi="GHEA Grapalat"/>
                <w:sz w:val="16"/>
              </w:rPr>
            </w:pPr>
          </w:p>
        </w:tc>
        <w:tc>
          <w:tcPr>
            <w:tcW w:w="1212" w:type="dxa"/>
          </w:tcPr>
          <w:p w14:paraId="26529404" w14:textId="77777777" w:rsidR="003B2F27" w:rsidRPr="00F412AC" w:rsidRDefault="003B2F27" w:rsidP="005B7138">
            <w:pPr>
              <w:widowControl w:val="0"/>
              <w:spacing w:after="120"/>
              <w:jc w:val="center"/>
              <w:rPr>
                <w:rFonts w:ascii="GHEA Grapalat" w:hAnsi="GHEA Grapalat"/>
                <w:sz w:val="16"/>
              </w:rPr>
            </w:pPr>
          </w:p>
        </w:tc>
        <w:tc>
          <w:tcPr>
            <w:tcW w:w="843" w:type="dxa"/>
          </w:tcPr>
          <w:p w14:paraId="490514C0"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62F9E58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27E7A62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7CDE7A96"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7E11CAD1"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0B9EBDB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63E1172E"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4D4329A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24A20C17"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77B6A412"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34C13EF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7498C638"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23F9394C" w14:textId="3557053A" w:rsidR="003B2F27" w:rsidRPr="00F412AC" w:rsidRDefault="0002744A" w:rsidP="005B7138">
            <w:pPr>
              <w:widowControl w:val="0"/>
              <w:spacing w:after="120"/>
              <w:jc w:val="center"/>
              <w:rPr>
                <w:rFonts w:ascii="GHEA Grapalat" w:hAnsi="GHEA Grapalat" w:cs="Arial"/>
                <w:sz w:val="16"/>
              </w:rPr>
            </w:pPr>
            <w:r>
              <w:rPr>
                <w:rFonts w:ascii="GHEA Grapalat" w:hAnsi="GHEA Grapalat"/>
                <w:sz w:val="16"/>
                <w:lang w:val="hy-AM"/>
              </w:rPr>
              <w:t>100</w:t>
            </w:r>
            <w:r w:rsidR="003B2F27" w:rsidRPr="00F412AC">
              <w:rPr>
                <w:rFonts w:ascii="GHEA Grapalat" w:hAnsi="GHEA Grapalat"/>
                <w:sz w:val="16"/>
              </w:rPr>
              <w:t xml:space="preserve"> %</w:t>
            </w:r>
          </w:p>
        </w:tc>
        <w:tc>
          <w:tcPr>
            <w:tcW w:w="666" w:type="dxa"/>
            <w:vAlign w:val="center"/>
          </w:tcPr>
          <w:p w14:paraId="2B17E244" w14:textId="5A921E7B" w:rsidR="003B2F27" w:rsidRPr="00F412AC" w:rsidRDefault="0002744A" w:rsidP="005B7138">
            <w:pPr>
              <w:widowControl w:val="0"/>
              <w:spacing w:after="120"/>
              <w:jc w:val="center"/>
              <w:rPr>
                <w:rFonts w:ascii="GHEA Grapalat" w:hAnsi="GHEA Grapalat"/>
                <w:b/>
                <w:sz w:val="16"/>
              </w:rPr>
            </w:pPr>
            <w:r>
              <w:rPr>
                <w:rFonts w:ascii="GHEA Grapalat" w:hAnsi="GHEA Grapalat"/>
                <w:sz w:val="16"/>
                <w:lang w:val="hy-AM"/>
              </w:rPr>
              <w:t>100</w:t>
            </w:r>
            <w:r w:rsidR="003B2F27" w:rsidRPr="00F412AC">
              <w:rPr>
                <w:rFonts w:ascii="GHEA Grapalat" w:hAnsi="GHEA Grapalat"/>
                <w:sz w:val="16"/>
              </w:rPr>
              <w:t>%</w:t>
            </w:r>
          </w:p>
        </w:tc>
      </w:tr>
    </w:tbl>
    <w:p w14:paraId="710477C8"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79F0BEC8" w14:textId="77777777" w:rsidTr="005B7138">
        <w:trPr>
          <w:jc w:val="center"/>
        </w:trPr>
        <w:tc>
          <w:tcPr>
            <w:tcW w:w="4536" w:type="dxa"/>
          </w:tcPr>
          <w:p w14:paraId="5374240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997CBE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F7569AE"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664041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15FEA674"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6544626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0B807825"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5A8DCBAD"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0CCB9A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23D407C7"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1"/>
          <w:footnotePr>
            <w:pos w:val="beneathText"/>
          </w:footnotePr>
          <w:pgSz w:w="11907" w:h="16840" w:code="9"/>
          <w:pgMar w:top="1134" w:right="1418" w:bottom="1560" w:left="1418" w:header="561" w:footer="561" w:gutter="0"/>
          <w:cols w:space="720"/>
          <w:titlePg/>
          <w:docGrid w:linePitch="326"/>
        </w:sectPr>
      </w:pPr>
    </w:p>
    <w:p w14:paraId="183B205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2F550C5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CC731C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A5783EC" w14:textId="77777777" w:rsidTr="005B7138">
        <w:trPr>
          <w:tblCellSpacing w:w="7" w:type="dxa"/>
          <w:jc w:val="center"/>
        </w:trPr>
        <w:tc>
          <w:tcPr>
            <w:tcW w:w="0" w:type="auto"/>
            <w:gridSpan w:val="2"/>
            <w:vAlign w:val="center"/>
          </w:tcPr>
          <w:p w14:paraId="30CEA1A0"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021B3F49"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1A09D884" w14:textId="77777777" w:rsidTr="005B7138">
        <w:trPr>
          <w:tblCellSpacing w:w="7" w:type="dxa"/>
          <w:jc w:val="center"/>
        </w:trPr>
        <w:tc>
          <w:tcPr>
            <w:tcW w:w="0" w:type="auto"/>
            <w:vAlign w:val="center"/>
          </w:tcPr>
          <w:p w14:paraId="3A6CDB9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31EF9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7FC0B69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F289C5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740269F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1BA89AC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E458634"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3C3A332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FCA780E"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56C6CB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B940BE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998E80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6C40B7C" w14:textId="77777777" w:rsidR="003B2F27" w:rsidRPr="00AD29CE" w:rsidRDefault="003B2F27" w:rsidP="003B2F27">
      <w:pPr>
        <w:widowControl w:val="0"/>
        <w:spacing w:after="160" w:line="360" w:lineRule="auto"/>
        <w:ind w:firstLine="375"/>
        <w:rPr>
          <w:rFonts w:ascii="GHEA Grapalat" w:hAnsi="GHEA Grapalat"/>
          <w:iCs/>
          <w:color w:val="000000"/>
        </w:rPr>
      </w:pPr>
    </w:p>
    <w:p w14:paraId="29F94B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5BC3AB24"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7C897DD5"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41AD5AF3"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286FECF"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FEA1F91"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53C9EBBF"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465D1C9"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12DC5DD"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0BB0D252" w14:textId="77777777" w:rsidTr="005B7138">
        <w:trPr>
          <w:jc w:val="center"/>
        </w:trPr>
        <w:tc>
          <w:tcPr>
            <w:tcW w:w="357" w:type="dxa"/>
            <w:vMerge w:val="restart"/>
            <w:vAlign w:val="center"/>
          </w:tcPr>
          <w:p w14:paraId="640C91D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5142D34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A353DAC" w14:textId="77777777" w:rsidTr="005B7138">
        <w:trPr>
          <w:jc w:val="center"/>
        </w:trPr>
        <w:tc>
          <w:tcPr>
            <w:tcW w:w="357" w:type="dxa"/>
            <w:vMerge/>
          </w:tcPr>
          <w:p w14:paraId="198140C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vAlign w:val="center"/>
          </w:tcPr>
          <w:p w14:paraId="0E9DB8A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3C0B8C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37D7E4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062A81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03D8221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5A0F07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D6B4831" w14:textId="77777777" w:rsidTr="005B7138">
        <w:trPr>
          <w:trHeight w:val="1105"/>
          <w:jc w:val="center"/>
        </w:trPr>
        <w:tc>
          <w:tcPr>
            <w:tcW w:w="357" w:type="dxa"/>
            <w:vMerge/>
            <w:tcBorders>
              <w:bottom w:val="single" w:sz="4" w:space="0" w:color="auto"/>
            </w:tcBorders>
          </w:tcPr>
          <w:p w14:paraId="478BDDC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5BC803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233BD23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8FB899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74D9BC3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015A44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394D0B9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BC2961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5304E25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775F3067" w14:textId="77777777" w:rsidTr="005B7138">
        <w:trPr>
          <w:jc w:val="center"/>
        </w:trPr>
        <w:tc>
          <w:tcPr>
            <w:tcW w:w="357" w:type="dxa"/>
            <w:vAlign w:val="center"/>
          </w:tcPr>
          <w:p w14:paraId="17BD68E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Align w:val="center"/>
          </w:tcPr>
          <w:p w14:paraId="586F1F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Align w:val="center"/>
          </w:tcPr>
          <w:p w14:paraId="3A2944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vAlign w:val="center"/>
          </w:tcPr>
          <w:p w14:paraId="5C2A6F0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vAlign w:val="center"/>
          </w:tcPr>
          <w:p w14:paraId="62F3691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vAlign w:val="center"/>
          </w:tcPr>
          <w:p w14:paraId="2F128A1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vAlign w:val="center"/>
          </w:tcPr>
          <w:p w14:paraId="75496BA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vAlign w:val="center"/>
          </w:tcPr>
          <w:p w14:paraId="1CB4B05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Align w:val="center"/>
          </w:tcPr>
          <w:p w14:paraId="5ADD505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82FBDB6" w14:textId="77777777" w:rsidTr="005B7138">
        <w:trPr>
          <w:jc w:val="center"/>
        </w:trPr>
        <w:tc>
          <w:tcPr>
            <w:tcW w:w="357" w:type="dxa"/>
          </w:tcPr>
          <w:p w14:paraId="19D0DEB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tcPr>
          <w:p w14:paraId="7CFD2A0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tcPr>
          <w:p w14:paraId="17436CE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Pr>
          <w:p w14:paraId="10B5795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tcPr>
          <w:p w14:paraId="1CFBD00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tcPr>
          <w:p w14:paraId="0368477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tcPr>
          <w:p w14:paraId="528AF03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tcPr>
          <w:p w14:paraId="372EEA4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tcPr>
          <w:p w14:paraId="1DDDFC9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0A8DEA4E"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01625721"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60A65C6C" w14:textId="77777777" w:rsidTr="005B7138">
        <w:trPr>
          <w:trHeight w:val="266"/>
          <w:tblCellSpacing w:w="7" w:type="dxa"/>
          <w:jc w:val="center"/>
        </w:trPr>
        <w:tc>
          <w:tcPr>
            <w:tcW w:w="0" w:type="auto"/>
            <w:vAlign w:val="center"/>
          </w:tcPr>
          <w:p w14:paraId="34B547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2987FA9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BFBA21A" w14:textId="77777777" w:rsidTr="005B7138">
        <w:trPr>
          <w:trHeight w:val="473"/>
          <w:tblCellSpacing w:w="7" w:type="dxa"/>
          <w:jc w:val="center"/>
        </w:trPr>
        <w:tc>
          <w:tcPr>
            <w:tcW w:w="0" w:type="auto"/>
            <w:vAlign w:val="center"/>
          </w:tcPr>
          <w:p w14:paraId="6934755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C863B2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498625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4501AAA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CFF8585" w14:textId="77777777" w:rsidTr="005B7138">
        <w:trPr>
          <w:trHeight w:val="503"/>
          <w:tblCellSpacing w:w="7" w:type="dxa"/>
          <w:jc w:val="center"/>
        </w:trPr>
        <w:tc>
          <w:tcPr>
            <w:tcW w:w="0" w:type="auto"/>
            <w:vAlign w:val="center"/>
          </w:tcPr>
          <w:p w14:paraId="2F86A17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AECA91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41FE246"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638682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1474E804" w14:textId="77777777" w:rsidTr="005B7138">
        <w:trPr>
          <w:trHeight w:val="281"/>
          <w:tblCellSpacing w:w="7" w:type="dxa"/>
          <w:jc w:val="center"/>
        </w:trPr>
        <w:tc>
          <w:tcPr>
            <w:tcW w:w="0" w:type="auto"/>
            <w:vAlign w:val="center"/>
          </w:tcPr>
          <w:p w14:paraId="41B1F66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634621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3F59B4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60539523" w14:textId="77777777" w:rsidR="003B2F27" w:rsidRDefault="003B2F27" w:rsidP="003B2F27">
      <w:pPr>
        <w:rPr>
          <w:rFonts w:ascii="GHEA Grapalat" w:hAnsi="GHEA Grapalat"/>
        </w:rPr>
      </w:pPr>
      <w:r>
        <w:rPr>
          <w:rFonts w:ascii="GHEA Grapalat" w:hAnsi="GHEA Grapalat"/>
        </w:rPr>
        <w:br w:type="page"/>
      </w:r>
    </w:p>
    <w:p w14:paraId="018D5A7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26D3B57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2E6295F" w14:textId="77777777" w:rsidR="003B2F27" w:rsidRPr="00AD29CE" w:rsidRDefault="003B2F27" w:rsidP="003B2F27">
      <w:pPr>
        <w:widowControl w:val="0"/>
        <w:spacing w:after="160" w:line="360" w:lineRule="auto"/>
        <w:rPr>
          <w:rFonts w:ascii="GHEA Grapalat" w:hAnsi="GHEA Grapalat"/>
        </w:rPr>
      </w:pPr>
    </w:p>
    <w:p w14:paraId="72CDDFE3"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F12FCC3"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77BFA5"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B0011FA"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CBE9987"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3714DE08"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3696BAD7"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4F8A8D17"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1539409"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E62C73B"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1A19EDBA"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E81F17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3504475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C1BD9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692BB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63A48B5"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612C445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3254C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5EB7DF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64CF3A7" w14:textId="77777777" w:rsidR="003B2F27" w:rsidRPr="00AD29CE" w:rsidRDefault="003B2F27" w:rsidP="005B7138">
            <w:pPr>
              <w:widowControl w:val="0"/>
              <w:spacing w:after="120"/>
              <w:rPr>
                <w:rFonts w:ascii="GHEA Grapalat" w:hAnsi="GHEA Grapalat" w:cs="Sylfaen"/>
              </w:rPr>
            </w:pPr>
          </w:p>
        </w:tc>
      </w:tr>
      <w:tr w:rsidR="003B2F27" w:rsidRPr="00AD29CE" w14:paraId="126F82A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A47261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68DCBD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8D22F5A" w14:textId="77777777" w:rsidR="003B2F27" w:rsidRPr="00AD29CE" w:rsidRDefault="003B2F27" w:rsidP="005B7138">
            <w:pPr>
              <w:widowControl w:val="0"/>
              <w:spacing w:after="120"/>
              <w:rPr>
                <w:rFonts w:ascii="GHEA Grapalat" w:hAnsi="GHEA Grapalat" w:cs="Sylfaen"/>
              </w:rPr>
            </w:pPr>
          </w:p>
        </w:tc>
      </w:tr>
    </w:tbl>
    <w:p w14:paraId="5AF3731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8941FD0" w14:textId="77777777" w:rsidR="003B2F27" w:rsidRDefault="003B2F27" w:rsidP="003B2F27">
      <w:pPr>
        <w:rPr>
          <w:rFonts w:ascii="GHEA Grapalat" w:hAnsi="GHEA Grapalat" w:cs="Sylfaen"/>
        </w:rPr>
      </w:pPr>
      <w:r>
        <w:rPr>
          <w:rFonts w:ascii="GHEA Grapalat" w:hAnsi="GHEA Grapalat" w:cs="Sylfaen"/>
        </w:rPr>
        <w:br w:type="page"/>
      </w:r>
    </w:p>
    <w:p w14:paraId="759547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7AD96B28"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0A38198B" w14:textId="77777777" w:rsidTr="005B7138">
        <w:tc>
          <w:tcPr>
            <w:tcW w:w="4785" w:type="dxa"/>
          </w:tcPr>
          <w:p w14:paraId="01F0D2A6"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0ECDDA3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2538932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06723F1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4BA35854" w14:textId="77777777" w:rsidTr="005B7138">
        <w:trPr>
          <w:tblCellSpacing w:w="7" w:type="dxa"/>
          <w:jc w:val="center"/>
        </w:trPr>
        <w:tc>
          <w:tcPr>
            <w:tcW w:w="0" w:type="auto"/>
            <w:vAlign w:val="center"/>
          </w:tcPr>
          <w:p w14:paraId="67EA71B3"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2818C9E7"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A066FA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3F5E6C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604111C6" w14:textId="77777777" w:rsidTr="005B7138">
        <w:trPr>
          <w:tblCellSpacing w:w="7" w:type="dxa"/>
          <w:jc w:val="center"/>
        </w:trPr>
        <w:tc>
          <w:tcPr>
            <w:tcW w:w="0" w:type="auto"/>
            <w:vAlign w:val="center"/>
          </w:tcPr>
          <w:p w14:paraId="548067E7"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D1EFD8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08F02FFC"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16D7C2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886908B" w14:textId="77777777" w:rsidTr="005B7138">
        <w:trPr>
          <w:tblCellSpacing w:w="7" w:type="dxa"/>
          <w:jc w:val="center"/>
        </w:trPr>
        <w:tc>
          <w:tcPr>
            <w:tcW w:w="0" w:type="auto"/>
            <w:vAlign w:val="center"/>
          </w:tcPr>
          <w:p w14:paraId="3B53D3D0"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9F1B3AC"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0D64142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53657548"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76511A94" w14:textId="77777777" w:rsidR="008D352C" w:rsidRDefault="008D352C" w:rsidP="00B46D58">
      <w:pPr>
        <w:widowControl w:val="0"/>
        <w:spacing w:after="160"/>
        <w:ind w:left="-142" w:firstLine="142"/>
        <w:jc w:val="center"/>
        <w:rPr>
          <w:rFonts w:ascii="GHEA Grapalat" w:hAnsi="GHEA Grapalat"/>
          <w:i/>
          <w:lang w:val="en-US"/>
        </w:rPr>
      </w:pPr>
    </w:p>
    <w:p w14:paraId="20758E4A" w14:textId="77777777" w:rsidR="00CE3DEB" w:rsidRDefault="00CE3DEB" w:rsidP="00B46D58">
      <w:pPr>
        <w:widowControl w:val="0"/>
        <w:spacing w:after="160"/>
        <w:ind w:left="-142" w:firstLine="142"/>
        <w:jc w:val="center"/>
        <w:rPr>
          <w:rFonts w:ascii="GHEA Grapalat" w:hAnsi="GHEA Grapalat"/>
          <w:i/>
          <w:lang w:val="en-US"/>
        </w:rPr>
      </w:pPr>
    </w:p>
    <w:p w14:paraId="58E05D5C" w14:textId="77777777" w:rsidR="00CE3DEB" w:rsidRDefault="00CE3DEB" w:rsidP="00B46D58">
      <w:pPr>
        <w:widowControl w:val="0"/>
        <w:spacing w:after="160"/>
        <w:ind w:left="-142" w:firstLine="142"/>
        <w:jc w:val="center"/>
        <w:rPr>
          <w:rFonts w:ascii="GHEA Grapalat" w:hAnsi="GHEA Grapalat"/>
          <w:i/>
          <w:lang w:val="en-US"/>
        </w:rPr>
      </w:pPr>
    </w:p>
    <w:p w14:paraId="326A8045" w14:textId="77777777" w:rsidR="00CE3DEB" w:rsidRDefault="00CE3DEB" w:rsidP="00B46D58">
      <w:pPr>
        <w:widowControl w:val="0"/>
        <w:spacing w:after="160"/>
        <w:ind w:left="-142" w:firstLine="142"/>
        <w:jc w:val="center"/>
        <w:rPr>
          <w:rFonts w:ascii="GHEA Grapalat" w:hAnsi="GHEA Grapalat"/>
          <w:i/>
          <w:lang w:val="en-US"/>
        </w:rPr>
      </w:pPr>
    </w:p>
    <w:p w14:paraId="3AC7957B" w14:textId="77777777" w:rsidR="00CE3DEB" w:rsidRDefault="00CE3DEB" w:rsidP="00B46D58">
      <w:pPr>
        <w:widowControl w:val="0"/>
        <w:spacing w:after="160"/>
        <w:ind w:left="-142" w:firstLine="142"/>
        <w:jc w:val="center"/>
        <w:rPr>
          <w:rFonts w:ascii="GHEA Grapalat" w:hAnsi="GHEA Grapalat"/>
          <w:i/>
          <w:lang w:val="en-US"/>
        </w:rPr>
      </w:pPr>
    </w:p>
    <w:p w14:paraId="15BE754A" w14:textId="77777777" w:rsidR="00CE3DEB" w:rsidRDefault="00CE3DEB" w:rsidP="00B46D58">
      <w:pPr>
        <w:widowControl w:val="0"/>
        <w:spacing w:after="160"/>
        <w:ind w:left="-142" w:firstLine="142"/>
        <w:jc w:val="center"/>
        <w:rPr>
          <w:rFonts w:ascii="GHEA Grapalat" w:hAnsi="GHEA Grapalat"/>
          <w:i/>
          <w:lang w:val="en-US"/>
        </w:rPr>
      </w:pPr>
    </w:p>
    <w:p w14:paraId="46A6570C" w14:textId="77777777" w:rsidR="00CE3DEB" w:rsidRDefault="00CE3DEB" w:rsidP="00B46D58">
      <w:pPr>
        <w:widowControl w:val="0"/>
        <w:spacing w:after="160"/>
        <w:ind w:left="-142" w:firstLine="142"/>
        <w:jc w:val="center"/>
        <w:rPr>
          <w:rFonts w:ascii="GHEA Grapalat" w:hAnsi="GHEA Grapalat"/>
          <w:i/>
          <w:lang w:val="en-US"/>
        </w:rPr>
      </w:pPr>
    </w:p>
    <w:p w14:paraId="766645EA" w14:textId="77777777" w:rsidR="00CE3DEB" w:rsidRDefault="00CE3DEB" w:rsidP="00B46D58">
      <w:pPr>
        <w:widowControl w:val="0"/>
        <w:spacing w:after="160"/>
        <w:ind w:left="-142" w:firstLine="142"/>
        <w:jc w:val="center"/>
        <w:rPr>
          <w:rFonts w:ascii="GHEA Grapalat" w:hAnsi="GHEA Grapalat"/>
          <w:i/>
          <w:lang w:val="en-US"/>
        </w:rPr>
      </w:pPr>
    </w:p>
    <w:p w14:paraId="4C952B0D" w14:textId="77777777" w:rsidR="00CE3DEB" w:rsidRDefault="00CE3DEB" w:rsidP="00B46D58">
      <w:pPr>
        <w:widowControl w:val="0"/>
        <w:spacing w:after="160"/>
        <w:ind w:left="-142" w:firstLine="142"/>
        <w:jc w:val="center"/>
        <w:rPr>
          <w:rFonts w:ascii="GHEA Grapalat" w:hAnsi="GHEA Grapalat"/>
          <w:i/>
          <w:lang w:val="en-US"/>
        </w:rPr>
      </w:pPr>
    </w:p>
    <w:p w14:paraId="11A1741B" w14:textId="77777777" w:rsidR="00CE3DEB" w:rsidRDefault="00CE3DEB" w:rsidP="00B46D58">
      <w:pPr>
        <w:widowControl w:val="0"/>
        <w:spacing w:after="160"/>
        <w:ind w:left="-142" w:firstLine="142"/>
        <w:jc w:val="center"/>
        <w:rPr>
          <w:rFonts w:ascii="GHEA Grapalat" w:hAnsi="GHEA Grapalat"/>
          <w:i/>
          <w:lang w:val="en-US"/>
        </w:rPr>
      </w:pPr>
    </w:p>
    <w:p w14:paraId="79EFF63D" w14:textId="77777777" w:rsidR="00CE3DEB" w:rsidRDefault="00CE3DEB" w:rsidP="00B46D58">
      <w:pPr>
        <w:widowControl w:val="0"/>
        <w:spacing w:after="160"/>
        <w:ind w:left="-142" w:firstLine="142"/>
        <w:jc w:val="center"/>
        <w:rPr>
          <w:rFonts w:ascii="GHEA Grapalat" w:hAnsi="GHEA Grapalat"/>
          <w:i/>
          <w:lang w:val="en-US"/>
        </w:rPr>
      </w:pPr>
    </w:p>
    <w:p w14:paraId="05C6787A" w14:textId="77777777" w:rsidR="00CE3DEB" w:rsidRDefault="00CE3DEB" w:rsidP="00B46D58">
      <w:pPr>
        <w:widowControl w:val="0"/>
        <w:spacing w:after="160"/>
        <w:ind w:left="-142" w:firstLine="142"/>
        <w:jc w:val="center"/>
        <w:rPr>
          <w:rFonts w:ascii="GHEA Grapalat" w:hAnsi="GHEA Grapalat"/>
          <w:i/>
          <w:lang w:val="en-US"/>
        </w:rPr>
      </w:pPr>
    </w:p>
    <w:p w14:paraId="2A088C9B" w14:textId="77777777" w:rsidR="00CE3DEB" w:rsidRDefault="00CE3DEB" w:rsidP="00B46D58">
      <w:pPr>
        <w:widowControl w:val="0"/>
        <w:spacing w:after="160"/>
        <w:ind w:left="-142" w:firstLine="142"/>
        <w:jc w:val="center"/>
        <w:rPr>
          <w:rFonts w:ascii="GHEA Grapalat" w:hAnsi="GHEA Grapalat"/>
          <w:i/>
          <w:lang w:val="en-US"/>
        </w:rPr>
      </w:pPr>
    </w:p>
    <w:p w14:paraId="2506D733" w14:textId="77777777" w:rsidR="00CE3DEB" w:rsidRDefault="00CE3DEB" w:rsidP="00B46D58">
      <w:pPr>
        <w:widowControl w:val="0"/>
        <w:spacing w:after="160"/>
        <w:ind w:left="-142" w:firstLine="142"/>
        <w:jc w:val="center"/>
        <w:rPr>
          <w:rFonts w:ascii="GHEA Grapalat" w:hAnsi="GHEA Grapalat"/>
          <w:i/>
          <w:lang w:val="en-US"/>
        </w:rPr>
      </w:pPr>
    </w:p>
    <w:p w14:paraId="127A7E8C" w14:textId="77777777" w:rsidR="00CE3DEB" w:rsidRDefault="00CE3DEB" w:rsidP="00B46D58">
      <w:pPr>
        <w:widowControl w:val="0"/>
        <w:spacing w:after="160"/>
        <w:ind w:left="-142" w:firstLine="142"/>
        <w:jc w:val="center"/>
        <w:rPr>
          <w:rFonts w:ascii="GHEA Grapalat" w:hAnsi="GHEA Grapalat"/>
          <w:i/>
          <w:lang w:val="en-US"/>
        </w:rPr>
      </w:pPr>
    </w:p>
    <w:p w14:paraId="00556B20" w14:textId="77777777" w:rsidR="00CE3DEB" w:rsidRDefault="00CE3DEB" w:rsidP="00B46D58">
      <w:pPr>
        <w:widowControl w:val="0"/>
        <w:spacing w:after="160"/>
        <w:ind w:left="-142" w:firstLine="142"/>
        <w:jc w:val="center"/>
        <w:rPr>
          <w:rFonts w:ascii="GHEA Grapalat" w:hAnsi="GHEA Grapalat"/>
          <w:i/>
          <w:lang w:val="en-US"/>
        </w:rPr>
      </w:pPr>
    </w:p>
    <w:p w14:paraId="67FB48D2"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2E2581D9"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6FF336B9" w14:textId="77777777" w:rsidR="00CE3DEB" w:rsidRPr="00A33C34" w:rsidRDefault="00CE3DEB" w:rsidP="00CE3DEB">
      <w:pPr>
        <w:jc w:val="center"/>
        <w:rPr>
          <w:rFonts w:ascii="GHEA Grapalat" w:hAnsi="GHEA Grapalat" w:cs="GHEA Grapalat"/>
        </w:rPr>
      </w:pPr>
    </w:p>
    <w:p w14:paraId="60874FB1"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42091623" w14:textId="77777777" w:rsidR="00CE3DEB" w:rsidRPr="00A33C34" w:rsidRDefault="00CE3DEB" w:rsidP="00CE3DEB">
      <w:pPr>
        <w:jc w:val="center"/>
        <w:rPr>
          <w:rFonts w:ascii="GHEA Grapalat" w:hAnsi="GHEA Grapalat" w:cs="GHEA Grapalat"/>
          <w:lang w:val="hy-AM"/>
        </w:rPr>
      </w:pPr>
    </w:p>
    <w:p w14:paraId="71A31893"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8F2B3C5"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31E7437D" w14:textId="77777777" w:rsidR="00CE3DEB" w:rsidRPr="00A33C34" w:rsidRDefault="00CE3DEB" w:rsidP="00CE3DEB">
      <w:pPr>
        <w:rPr>
          <w:rFonts w:ascii="GHEA Grapalat" w:hAnsi="GHEA Grapalat"/>
          <w:vertAlign w:val="superscript"/>
          <w:lang w:val="es-ES"/>
        </w:rPr>
      </w:pPr>
    </w:p>
    <w:p w14:paraId="1014F1B9" w14:textId="77777777"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0E89FB7C"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E817D24"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28AAB7A7"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85458E3"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16E2C06D" w14:textId="77777777" w:rsidR="00CE3DEB" w:rsidRPr="00A33C34" w:rsidRDefault="00CE3DEB" w:rsidP="00CE3DEB">
      <w:pPr>
        <w:rPr>
          <w:rFonts w:ascii="GHEA Grapalat" w:hAnsi="GHEA Grapalat" w:cs="Sylfaen"/>
          <w:sz w:val="20"/>
          <w:szCs w:val="20"/>
          <w:lang w:val="es-ES"/>
        </w:rPr>
      </w:pPr>
    </w:p>
    <w:p w14:paraId="13FCE5C6" w14:textId="77777777"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68079E0A" w14:textId="77777777" w:rsidR="00CE3DEB" w:rsidRPr="00A33C34" w:rsidRDefault="00CE3DEB" w:rsidP="00CE3DEB">
      <w:pPr>
        <w:jc w:val="center"/>
        <w:rPr>
          <w:rFonts w:ascii="GHEA Grapalat" w:hAnsi="GHEA Grapalat" w:cs="GHEA Grapalat"/>
          <w:lang w:val="es-ES"/>
        </w:rPr>
      </w:pPr>
    </w:p>
    <w:p w14:paraId="0746DFEB" w14:textId="77777777" w:rsidR="00CE3DEB" w:rsidRPr="00A33C34" w:rsidRDefault="00CE3DEB" w:rsidP="00CE3DEB">
      <w:pPr>
        <w:ind w:firstLine="709"/>
        <w:rPr>
          <w:lang w:val="es-ES"/>
        </w:rPr>
      </w:pPr>
    </w:p>
    <w:p w14:paraId="4508FEA1" w14:textId="77777777" w:rsidR="00CE3DEB" w:rsidRPr="00A33C34" w:rsidRDefault="00CE3DEB" w:rsidP="00CE3DEB">
      <w:pPr>
        <w:ind w:firstLine="709"/>
        <w:rPr>
          <w:lang w:val="es-ES"/>
        </w:rPr>
      </w:pPr>
    </w:p>
    <w:p w14:paraId="051D528A" w14:textId="77777777" w:rsidR="00CE3DEB" w:rsidRPr="00A33C34" w:rsidRDefault="00CE3DEB" w:rsidP="00CE3DEB">
      <w:pPr>
        <w:ind w:firstLine="709"/>
        <w:rPr>
          <w:lang w:val="es-ES"/>
        </w:rPr>
      </w:pPr>
    </w:p>
    <w:p w14:paraId="50F428C3"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41CC9642"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60AD3E83"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71440DF0"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5AD7B509"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2048F60F" w14:textId="77777777" w:rsidR="00CE3DEB" w:rsidRPr="00A33C34" w:rsidRDefault="00CE3DEB" w:rsidP="00CE3DEB">
      <w:pPr>
        <w:jc w:val="center"/>
        <w:rPr>
          <w:rFonts w:ascii="GHEA Grapalat" w:hAnsi="GHEA Grapalat" w:cs="Sylfaen"/>
          <w:sz w:val="16"/>
          <w:szCs w:val="16"/>
          <w:lang w:val="es-ES"/>
        </w:rPr>
      </w:pPr>
    </w:p>
    <w:p w14:paraId="2A14647C"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6B5FA403"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4C953" w14:textId="77777777" w:rsidR="00E65A88" w:rsidRDefault="00E65A88">
      <w:r>
        <w:separator/>
      </w:r>
    </w:p>
  </w:endnote>
  <w:endnote w:type="continuationSeparator" w:id="0">
    <w:p w14:paraId="5070D457" w14:textId="77777777" w:rsidR="00E65A88" w:rsidRDefault="00E65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14:paraId="62C64001" w14:textId="77777777" w:rsidR="00D70131" w:rsidRPr="00305BEC" w:rsidRDefault="00D7013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417D6">
          <w:rPr>
            <w:rFonts w:ascii="GHEA Grapalat" w:hAnsi="GHEA Grapalat"/>
            <w:noProof/>
            <w:sz w:val="24"/>
            <w:szCs w:val="24"/>
          </w:rPr>
          <w:t>15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544E8" w14:textId="77777777" w:rsidR="00E65A88" w:rsidRDefault="00E65A88">
      <w:r>
        <w:separator/>
      </w:r>
    </w:p>
  </w:footnote>
  <w:footnote w:type="continuationSeparator" w:id="0">
    <w:p w14:paraId="55302E41" w14:textId="77777777" w:rsidR="00E65A88" w:rsidRDefault="00E65A88">
      <w:r>
        <w:continuationSeparator/>
      </w:r>
    </w:p>
  </w:footnote>
  <w:footnote w:id="1">
    <w:p w14:paraId="28FB0128" w14:textId="77777777" w:rsidR="00D70131" w:rsidRPr="001C4811" w:rsidRDefault="00D70131"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r>
        <w:rPr>
          <w:rFonts w:ascii="GHEA Grapalat" w:hAnsi="GHEA Grapalat"/>
          <w:i/>
          <w:lang w:val="hy-AM"/>
        </w:rPr>
        <w:t>.</w:t>
      </w:r>
    </w:p>
  </w:footnote>
  <w:footnote w:id="2">
    <w:p w14:paraId="406836A5" w14:textId="77777777" w:rsidR="00D70131" w:rsidRPr="008842CE" w:rsidRDefault="00D70131"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A9B458D" w14:textId="77777777" w:rsidR="00D70131" w:rsidRPr="00617E69" w:rsidRDefault="00D7013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51C7E074" w14:textId="77777777" w:rsidR="00D70131" w:rsidRPr="00CD6B60" w:rsidRDefault="00D70131"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BFA9EC0" w14:textId="77777777" w:rsidR="00D70131" w:rsidRPr="001115E9" w:rsidRDefault="00D70131"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8A91912" w14:textId="77777777" w:rsidR="00D70131" w:rsidRPr="00CD6B60" w:rsidRDefault="00D70131"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6A33A1FA" w14:textId="77777777" w:rsidR="00D70131" w:rsidRDefault="00D7013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59D9D6E0" w14:textId="77777777" w:rsidR="00D70131" w:rsidRDefault="00D7013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15152E2A" w14:textId="77777777" w:rsidR="00D70131" w:rsidRPr="009E2596" w:rsidRDefault="00D7013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6898AC1D" w14:textId="77777777" w:rsidR="00D70131" w:rsidRPr="00C24DBE" w:rsidRDefault="00D70131"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440FD0D7" w14:textId="77777777" w:rsidR="00D70131" w:rsidRPr="005838BB" w:rsidRDefault="00D70131" w:rsidP="00AF1F59">
      <w:pPr>
        <w:pStyle w:val="af2"/>
        <w:jc w:val="both"/>
        <w:rPr>
          <w:rFonts w:asciiTheme="minorHAnsi" w:hAnsiTheme="minorHAnsi"/>
        </w:rPr>
      </w:pPr>
    </w:p>
    <w:p w14:paraId="2DCBAF0F" w14:textId="77777777" w:rsidR="00D70131" w:rsidRPr="00D3436F" w:rsidRDefault="00D70131"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A079BF3" w14:textId="77777777" w:rsidR="00D70131" w:rsidRPr="000811C1" w:rsidRDefault="00D70131">
      <w:pPr>
        <w:pStyle w:val="af2"/>
        <w:rPr>
          <w:rFonts w:asciiTheme="minorHAnsi" w:hAnsiTheme="minorHAnsi"/>
        </w:rPr>
      </w:pPr>
    </w:p>
  </w:footnote>
  <w:footnote w:id="6">
    <w:p w14:paraId="7D5559CC" w14:textId="77777777" w:rsidR="00D70131" w:rsidRPr="00FE2AA4" w:rsidRDefault="00D70131">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7">
    <w:p w14:paraId="4E62E43D" w14:textId="77777777" w:rsidR="00D70131" w:rsidRPr="008842CE" w:rsidRDefault="00D70131"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DADF30" w14:textId="77777777" w:rsidR="00D70131" w:rsidRPr="000811C1" w:rsidRDefault="00D70131">
      <w:pPr>
        <w:pStyle w:val="af2"/>
        <w:rPr>
          <w:lang w:val="af-ZA"/>
        </w:rPr>
      </w:pPr>
    </w:p>
  </w:footnote>
  <w:footnote w:id="8">
    <w:p w14:paraId="61B104E9" w14:textId="77777777" w:rsidR="00D70131" w:rsidRPr="00503411" w:rsidRDefault="00D70131"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5F163BA1" w14:textId="77777777" w:rsidR="00D70131" w:rsidRPr="001D0DD7" w:rsidRDefault="00D70131"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72FA7949" w14:textId="77777777" w:rsidR="00D70131" w:rsidRPr="00503411" w:rsidRDefault="00D70131"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0E0BD1A5" w14:textId="77777777" w:rsidR="00D70131" w:rsidRPr="00CD2651" w:rsidRDefault="00D70131">
      <w:pPr>
        <w:pStyle w:val="af2"/>
      </w:pPr>
    </w:p>
  </w:footnote>
  <w:footnote w:id="9">
    <w:p w14:paraId="76765E9C" w14:textId="77777777" w:rsidR="00D70131" w:rsidRPr="00511966" w:rsidRDefault="00D70131"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3618854D" w14:textId="77777777" w:rsidR="00D70131" w:rsidRPr="00B15560" w:rsidRDefault="00D70131"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5BEB3E9" w14:textId="77777777" w:rsidR="00D70131" w:rsidRPr="000811C1" w:rsidRDefault="00D70131" w:rsidP="0027573B">
      <w:pPr>
        <w:pStyle w:val="af2"/>
        <w:rPr>
          <w:rFonts w:ascii="Sylfaen" w:hAnsi="Sylfaen"/>
          <w:sz w:val="18"/>
          <w:szCs w:val="18"/>
        </w:rPr>
      </w:pPr>
    </w:p>
  </w:footnote>
  <w:footnote w:id="11">
    <w:p w14:paraId="6008E2C9" w14:textId="77777777" w:rsidR="00D70131" w:rsidRPr="00A31673" w:rsidRDefault="00D7013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4FF11D7F" w14:textId="77777777" w:rsidR="00D70131" w:rsidRPr="00DE7706" w:rsidRDefault="00D70131">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1E3B8416" w14:textId="77777777" w:rsidR="00D70131" w:rsidRDefault="00D70131" w:rsidP="006B3E56">
      <w:pPr>
        <w:jc w:val="both"/>
      </w:pPr>
    </w:p>
    <w:p w14:paraId="6C46F6C3" w14:textId="77777777" w:rsidR="00D70131" w:rsidRDefault="00D70131"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9758E92" w14:textId="77777777" w:rsidR="00D70131" w:rsidRPr="00503980" w:rsidRDefault="00D70131"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2DEB816F" w14:textId="77777777" w:rsidR="00D70131" w:rsidRPr="003905B4" w:rsidRDefault="00D70131"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3ED145AF" w14:textId="77777777" w:rsidR="00D70131" w:rsidRPr="008D64EE" w:rsidRDefault="00D70131" w:rsidP="006B3E56">
      <w:pPr>
        <w:pStyle w:val="af2"/>
        <w:rPr>
          <w:rFonts w:asciiTheme="minorHAnsi" w:hAnsiTheme="minorHAnsi"/>
        </w:rPr>
      </w:pPr>
    </w:p>
  </w:footnote>
  <w:footnote w:id="14">
    <w:p w14:paraId="7D6B138D" w14:textId="77777777" w:rsidR="00D70131" w:rsidRPr="00DC619D" w:rsidRDefault="00D7013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FDA0548" w14:textId="77777777" w:rsidR="00D70131" w:rsidRPr="00D3436F" w:rsidRDefault="00D7013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A0954C7" w14:textId="77777777" w:rsidR="00D70131" w:rsidRPr="00D3436F" w:rsidRDefault="00D70131">
      <w:pPr>
        <w:pStyle w:val="af2"/>
        <w:rPr>
          <w:lang w:val="es-ES"/>
        </w:rPr>
      </w:pPr>
    </w:p>
  </w:footnote>
  <w:footnote w:id="16">
    <w:p w14:paraId="21FBB684" w14:textId="77777777" w:rsidR="00D70131" w:rsidRPr="008842CE" w:rsidRDefault="00D70131"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095A2CB" w14:textId="77777777" w:rsidR="00D70131" w:rsidRPr="008842CE" w:rsidRDefault="00D70131" w:rsidP="00673870">
      <w:pPr>
        <w:pStyle w:val="af2"/>
        <w:jc w:val="both"/>
        <w:rPr>
          <w:rFonts w:ascii="GHEA Grapalat" w:hAnsi="GHEA Grapalat"/>
        </w:rPr>
      </w:pPr>
    </w:p>
  </w:footnote>
  <w:footnote w:id="17">
    <w:p w14:paraId="17933278" w14:textId="77777777" w:rsidR="00D70131" w:rsidRPr="008842CE" w:rsidRDefault="00D70131" w:rsidP="003D2FE2">
      <w:pPr>
        <w:pStyle w:val="af2"/>
        <w:jc w:val="both"/>
      </w:pPr>
    </w:p>
  </w:footnote>
  <w:footnote w:id="18">
    <w:p w14:paraId="02E45419" w14:textId="77777777" w:rsidR="00D70131" w:rsidRPr="008842CE" w:rsidRDefault="00D7013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C7AFCA1" w14:textId="77777777" w:rsidR="00D70131" w:rsidRPr="008842CE" w:rsidRDefault="00D70131" w:rsidP="000A214C">
      <w:pPr>
        <w:pStyle w:val="af2"/>
        <w:jc w:val="both"/>
        <w:rPr>
          <w:rFonts w:ascii="GHEA Grapalat" w:hAnsi="GHEA Grapalat"/>
        </w:rPr>
      </w:pPr>
    </w:p>
  </w:footnote>
  <w:footnote w:id="19">
    <w:p w14:paraId="653A7325" w14:textId="77777777" w:rsidR="00D70131" w:rsidRPr="008842CE" w:rsidRDefault="00D70131" w:rsidP="000A214C">
      <w:pPr>
        <w:pStyle w:val="af2"/>
        <w:jc w:val="both"/>
      </w:pPr>
    </w:p>
  </w:footnote>
  <w:footnote w:id="20">
    <w:p w14:paraId="1FA8411B" w14:textId="77777777" w:rsidR="00D70131" w:rsidRDefault="00D70131"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14D66295" w14:textId="77777777" w:rsidR="00D70131" w:rsidRPr="002A1F5A" w:rsidRDefault="00D70131"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7F90A353" w14:textId="77777777" w:rsidR="00D70131" w:rsidRPr="002A1F5A" w:rsidRDefault="00D70131" w:rsidP="003B2F27">
      <w:pPr>
        <w:pStyle w:val="af2"/>
        <w:jc w:val="both"/>
        <w:rPr>
          <w:rFonts w:asciiTheme="minorHAnsi" w:hAnsiTheme="minorHAnsi"/>
        </w:rPr>
      </w:pPr>
    </w:p>
  </w:footnote>
  <w:footnote w:id="21">
    <w:p w14:paraId="6AD6A601" w14:textId="77777777" w:rsidR="00D70131" w:rsidRPr="002A7C6E" w:rsidRDefault="00D70131"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47AB6222" w14:textId="77777777" w:rsidR="00D70131" w:rsidRPr="00D81E0E" w:rsidRDefault="00D70131"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2">
    <w:p w14:paraId="14E0903D" w14:textId="77777777" w:rsidR="00D70131" w:rsidRPr="006F5F33" w:rsidRDefault="00D7013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14:paraId="060A3E7E" w14:textId="77777777" w:rsidR="00D70131" w:rsidRPr="006F5F33" w:rsidRDefault="00D70131"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4">
    <w:p w14:paraId="520C2271" w14:textId="77777777" w:rsidR="00D70131" w:rsidRPr="00EB336B" w:rsidRDefault="00D70131"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6922B82" w14:textId="77777777" w:rsidR="00D70131" w:rsidRDefault="00D70131" w:rsidP="003B2F27">
      <w:pPr>
        <w:pStyle w:val="af2"/>
        <w:rPr>
          <w:rFonts w:asciiTheme="minorHAnsi" w:hAnsiTheme="minorHAnsi"/>
        </w:rPr>
      </w:pPr>
    </w:p>
    <w:p w14:paraId="209BE7A1" w14:textId="77777777" w:rsidR="00D70131" w:rsidRPr="008F6EF8" w:rsidRDefault="00D70131"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811D752" w14:textId="77777777" w:rsidR="00D70131" w:rsidRPr="00576D9C" w:rsidRDefault="00D70131" w:rsidP="003B2F27">
      <w:pPr>
        <w:pStyle w:val="af2"/>
        <w:rPr>
          <w:rFonts w:asciiTheme="minorHAnsi" w:hAnsiTheme="minorHAnsi"/>
        </w:rPr>
      </w:pPr>
    </w:p>
  </w:footnote>
  <w:footnote w:id="25">
    <w:p w14:paraId="7F7E115E" w14:textId="77777777" w:rsidR="00D70131" w:rsidRPr="00892F7F" w:rsidRDefault="00D70131"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226D4646" w14:textId="77777777" w:rsidR="00D70131" w:rsidRPr="0013046C" w:rsidRDefault="00D70131"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52DC079" w14:textId="77777777" w:rsidR="00D70131" w:rsidRPr="0013046C" w:rsidRDefault="00D70131"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477827E" w14:textId="77777777" w:rsidR="00D70131" w:rsidRPr="00576D9C" w:rsidRDefault="00D70131" w:rsidP="003B2F27">
      <w:pPr>
        <w:pStyle w:val="af2"/>
        <w:jc w:val="both"/>
        <w:rPr>
          <w:rFonts w:ascii="GHEA Grapalat" w:hAnsi="GHEA Grapalat"/>
          <w:lang w:val="hy-AM"/>
        </w:rPr>
      </w:pPr>
    </w:p>
  </w:footnote>
  <w:footnote w:id="26">
    <w:p w14:paraId="17D5ECC6" w14:textId="77777777" w:rsidR="00D70131" w:rsidRPr="006F5F33" w:rsidRDefault="00D70131"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14:paraId="04E928F9" w14:textId="77777777" w:rsidR="00D70131" w:rsidRPr="006F5F33" w:rsidRDefault="00D7013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7FD57F0B" w14:textId="77777777" w:rsidR="00D70131" w:rsidRPr="006F5F33" w:rsidRDefault="00D7013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9">
    <w:p w14:paraId="3C77B7BE" w14:textId="77777777" w:rsidR="00D70131" w:rsidRPr="00E40AC8" w:rsidRDefault="00D70131" w:rsidP="003B2F27">
      <w:pPr>
        <w:pStyle w:val="af2"/>
        <w:jc w:val="both"/>
      </w:pPr>
      <w:r>
        <w:rPr>
          <w:rStyle w:val="af6"/>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30">
    <w:p w14:paraId="57D0B97B" w14:textId="77777777" w:rsidR="00D70131" w:rsidRPr="00E40AC8" w:rsidRDefault="00D70131"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1">
    <w:p w14:paraId="7D688C21" w14:textId="77777777" w:rsidR="00D70131" w:rsidRPr="00CA2754" w:rsidRDefault="00D70131"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ED4D622" w14:textId="77777777" w:rsidR="00D70131" w:rsidRPr="00CA2754" w:rsidRDefault="00D70131" w:rsidP="003B2F27">
      <w:pPr>
        <w:pStyle w:val="af2"/>
        <w:jc w:val="both"/>
        <w:rPr>
          <w:sz w:val="2"/>
          <w:szCs w:val="2"/>
        </w:rPr>
      </w:pPr>
    </w:p>
  </w:footnote>
  <w:footnote w:id="32">
    <w:p w14:paraId="3627B1D7" w14:textId="77777777" w:rsidR="00D70131" w:rsidRPr="00CA2754" w:rsidRDefault="00D70131"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CD5442"/>
    <w:multiLevelType w:val="hybridMultilevel"/>
    <w:tmpl w:val="7964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9"/>
  </w:num>
  <w:num w:numId="13">
    <w:abstractNumId w:val="27"/>
  </w:num>
  <w:num w:numId="14">
    <w:abstractNumId w:val="12"/>
  </w:num>
  <w:num w:numId="15">
    <w:abstractNumId w:val="28"/>
  </w:num>
  <w:num w:numId="16">
    <w:abstractNumId w:val="13"/>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2"/>
  </w:num>
  <w:num w:numId="35">
    <w:abstractNumId w:val="14"/>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44A"/>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5730E"/>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885"/>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335"/>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034"/>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0A42"/>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6F6F"/>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7A2"/>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3BD"/>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17D6"/>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ADD"/>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4B7"/>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6DA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14E"/>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2E"/>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0C1"/>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1"/>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A88"/>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BD905"/>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_Paragraph,Multilevel para_II,List Paragraph1,Akapit z listą BS,List Paragraph 1,List Paragraph (numbered (a)),OBC Bullet,List Paragraph11,Normal numbered,Bullet1,Bullets,References,IBL List Paragraph,List Paragraph nowy,title 3,Dot p"/>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aliases w:val="List_Paragraph Знак,Multilevel para_II Знак,List Paragraph1 Знак,Akapit z listą BS Знак,List Paragraph 1 Знак,List Paragraph (numbered (a)) Знак,OBC Bullet Знак,List Paragraph11 Знак,Normal numbered Знак,Bullet1 Знак,Bullets Знак"/>
    <w:link w:val="aff"/>
    <w:uiPriority w:val="34"/>
    <w:qFormat/>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paragraph" w:styleId="HTML">
    <w:name w:val="HTML Preformatted"/>
    <w:basedOn w:val="a"/>
    <w:link w:val="HTML0"/>
    <w:uiPriority w:val="99"/>
    <w:unhideWhenUsed/>
    <w:rsid w:val="0002744A"/>
    <w:rPr>
      <w:rFonts w:ascii="Consolas" w:hAnsi="Consolas" w:cs="Consolas"/>
      <w:sz w:val="20"/>
      <w:szCs w:val="20"/>
    </w:rPr>
  </w:style>
  <w:style w:type="character" w:customStyle="1" w:styleId="HTML0">
    <w:name w:val="Стандартный HTML Знак"/>
    <w:basedOn w:val="a0"/>
    <w:link w:val="HTML"/>
    <w:uiPriority w:val="99"/>
    <w:rsid w:val="0002744A"/>
    <w:rPr>
      <w:rFonts w:ascii="Consolas" w:hAnsi="Consolas" w:cs="Consolas"/>
    </w:rPr>
  </w:style>
  <w:style w:type="character" w:customStyle="1" w:styleId="y2iqfc">
    <w:name w:val="y2iqfc"/>
    <w:basedOn w:val="a0"/>
    <w:rsid w:val="00027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numner.minfin.am/website/images/original/60e24012.docx"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1AE4D-0CAB-436B-BFBE-DE329CE2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2384</TotalTime>
  <Pages>106</Pages>
  <Words>21008</Words>
  <Characters>119748</Characters>
  <Application>Microsoft Office Word</Application>
  <DocSecurity>0</DocSecurity>
  <Lines>997</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1677</cp:revision>
  <cp:lastPrinted>2018-02-16T07:12:00Z</cp:lastPrinted>
  <dcterms:created xsi:type="dcterms:W3CDTF">2019-10-28T07:04:00Z</dcterms:created>
  <dcterms:modified xsi:type="dcterms:W3CDTF">2025-11-20T11:55:00Z</dcterms:modified>
</cp:coreProperties>
</file>